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729FD0" w14:textId="77777777" w:rsidR="008F48C4" w:rsidRPr="00F41C1C" w:rsidRDefault="00F41C1C" w:rsidP="00F41C1C">
      <w:pPr>
        <w:pStyle w:val="berschrift1"/>
      </w:pPr>
      <w:r>
        <w:t>Folgen des Klimawandels</w:t>
      </w:r>
      <w:r w:rsidR="008F48C4" w:rsidRPr="00350736">
        <w:t xml:space="preserve"> </w:t>
      </w:r>
      <w:r>
        <w:br/>
      </w:r>
      <w:r w:rsidR="008F48C4" w:rsidRPr="00F41C1C">
        <w:rPr>
          <w:b w:val="0"/>
        </w:rPr>
        <w:t>Spielanleitung</w:t>
      </w:r>
      <w:r w:rsidR="00A0754C">
        <w:br/>
      </w:r>
    </w:p>
    <w:p w14:paraId="3033ACD2" w14:textId="44C70BBE" w:rsidR="00F50143" w:rsidRPr="00A0754C" w:rsidRDefault="00F50143" w:rsidP="00F50143">
      <w:pPr>
        <w:pStyle w:val="berschrift2"/>
        <w:rPr>
          <w:color w:val="86B819"/>
        </w:rPr>
      </w:pPr>
      <w:r>
        <w:rPr>
          <w:color w:val="86B819"/>
        </w:rPr>
        <w:t>Beginn des Spiels</w:t>
      </w:r>
      <w:r w:rsidRPr="00A0754C">
        <w:rPr>
          <w:color w:val="86B819"/>
        </w:rPr>
        <w:t xml:space="preserve">: </w:t>
      </w:r>
    </w:p>
    <w:p w14:paraId="2369B2AD" w14:textId="0799CCFC" w:rsidR="008F48C4" w:rsidRPr="00350736" w:rsidRDefault="00A0754C" w:rsidP="00F41C1C">
      <w:pPr>
        <w:ind w:left="720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3C82D36" wp14:editId="217B2E49">
                <wp:simplePos x="0" y="0"/>
                <wp:positionH relativeFrom="column">
                  <wp:posOffset>24765</wp:posOffset>
                </wp:positionH>
                <wp:positionV relativeFrom="paragraph">
                  <wp:posOffset>33655</wp:posOffset>
                </wp:positionV>
                <wp:extent cx="260985" cy="104140"/>
                <wp:effectExtent l="0" t="0" r="0" b="0"/>
                <wp:wrapNone/>
                <wp:docPr id="4" name="Pentago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" cy="104140"/>
                        </a:xfrm>
                        <a:prstGeom prst="homePlate">
                          <a:avLst/>
                        </a:prstGeom>
                        <a:solidFill>
                          <a:srgbClr val="97D2E0"/>
                        </a:solidFill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6C1AE7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Pentagon 4" o:spid="_x0000_s1026" type="#_x0000_t15" style="position:absolute;margin-left:1.95pt;margin-top:2.65pt;width:20.55pt;height:8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" adj="17291" fillcolor="#97d2e0" stroked="f"/>
            </w:pict>
          </mc:Fallback>
        </mc:AlternateContent>
      </w:r>
      <w:r w:rsidR="008F48C4" w:rsidRPr="00350736">
        <w:t>Sucht euch eine</w:t>
      </w:r>
      <w:r w:rsidR="00B355D8">
        <w:t xml:space="preserve"> </w:t>
      </w:r>
      <w:r w:rsidR="00FC69AB">
        <w:t xml:space="preserve">Farbe </w:t>
      </w:r>
      <w:r w:rsidR="008F48C4" w:rsidRPr="00350736">
        <w:t xml:space="preserve">aus und setzt </w:t>
      </w:r>
      <w:r w:rsidR="0019423A">
        <w:t>eure</w:t>
      </w:r>
      <w:r w:rsidR="00B355D8">
        <w:t xml:space="preserve"> </w:t>
      </w:r>
      <w:r w:rsidR="00FC69AB">
        <w:t>Spielfigur</w:t>
      </w:r>
      <w:r w:rsidR="00053CC1">
        <w:t>en</w:t>
      </w:r>
      <w:r w:rsidR="00FC69AB" w:rsidRPr="00350736">
        <w:t xml:space="preserve"> </w:t>
      </w:r>
      <w:r w:rsidR="008F48C4" w:rsidRPr="00350736">
        <w:t xml:space="preserve">auf das </w:t>
      </w:r>
      <w:r w:rsidR="00D40D4C">
        <w:t xml:space="preserve">passende </w:t>
      </w:r>
      <w:r w:rsidR="008F48C4" w:rsidRPr="00350736">
        <w:t>Startfeld</w:t>
      </w:r>
      <w:r w:rsidR="00D40D4C">
        <w:t>.</w:t>
      </w:r>
      <w:r w:rsidR="008F48C4" w:rsidRPr="00350736">
        <w:t xml:space="preserve"> </w:t>
      </w:r>
    </w:p>
    <w:p w14:paraId="28F84E99" w14:textId="231A4C3F" w:rsidR="008F48C4" w:rsidRDefault="0019423A" w:rsidP="00D40D4C">
      <w:pPr>
        <w:ind w:left="720"/>
      </w:pPr>
      <w:r>
        <w:t>Das jüngste Kind</w:t>
      </w:r>
      <w:r w:rsidR="00D40D4C">
        <w:t xml:space="preserve"> in der Runde beginnt. Danach ist </w:t>
      </w:r>
      <w:r>
        <w:t xml:space="preserve">das Kind </w:t>
      </w:r>
      <w:r w:rsidR="005D2832">
        <w:t xml:space="preserve">links </w:t>
      </w:r>
      <w:r>
        <w:t>daneben</w:t>
      </w:r>
      <w:r w:rsidR="00D40D4C">
        <w:t xml:space="preserve"> dran.</w:t>
      </w:r>
      <w:r w:rsidR="00A0754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0DAB6CCE" wp14:editId="0479DCDA">
                <wp:simplePos x="0" y="0"/>
                <wp:positionH relativeFrom="column">
                  <wp:posOffset>24765</wp:posOffset>
                </wp:positionH>
                <wp:positionV relativeFrom="paragraph">
                  <wp:posOffset>37180</wp:posOffset>
                </wp:positionV>
                <wp:extent cx="260985" cy="104140"/>
                <wp:effectExtent l="0" t="0" r="0" b="0"/>
                <wp:wrapNone/>
                <wp:docPr id="5" name="Pentago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" cy="104140"/>
                        </a:xfrm>
                        <a:prstGeom prst="homePlate">
                          <a:avLst/>
                        </a:prstGeom>
                        <a:solidFill>
                          <a:srgbClr val="97D2E0"/>
                        </a:solidFill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3F6E47" id="Pentagon 5" o:spid="_x0000_s1026" type="#_x0000_t15" style="position:absolute;margin-left:1.95pt;margin-top:2.95pt;width:20.55pt;height:8.2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" adj="17291" fillcolor="#97d2e0" stroked="f"/>
            </w:pict>
          </mc:Fallback>
        </mc:AlternateContent>
      </w:r>
      <w:r w:rsidR="00D40D4C">
        <w:t xml:space="preserve"> </w:t>
      </w:r>
    </w:p>
    <w:p w14:paraId="42EBC6A8" w14:textId="147638BE" w:rsidR="00F50143" w:rsidRPr="00350736" w:rsidRDefault="00F50143" w:rsidP="00F50143">
      <w:pPr>
        <w:pStyle w:val="berschrift2"/>
      </w:pPr>
      <w:r>
        <w:rPr>
          <w:color w:val="86B819"/>
        </w:rPr>
        <w:t>Jeder Spielzug</w:t>
      </w:r>
      <w:r w:rsidRPr="00A0754C">
        <w:rPr>
          <w:color w:val="86B819"/>
        </w:rPr>
        <w:t xml:space="preserve">: </w:t>
      </w:r>
    </w:p>
    <w:p w14:paraId="58EBFC74" w14:textId="6BE62067" w:rsidR="00D40D4C" w:rsidRDefault="00D40D4C" w:rsidP="00F41C1C">
      <w:pPr>
        <w:ind w:left="720"/>
      </w:pPr>
      <w:r w:rsidRPr="008618B4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521A4BA5" wp14:editId="55D4D879">
                <wp:simplePos x="0" y="0"/>
                <wp:positionH relativeFrom="column">
                  <wp:posOffset>24765</wp:posOffset>
                </wp:positionH>
                <wp:positionV relativeFrom="paragraph">
                  <wp:posOffset>21752</wp:posOffset>
                </wp:positionV>
                <wp:extent cx="260985" cy="104140"/>
                <wp:effectExtent l="0" t="0" r="5715" b="0"/>
                <wp:wrapNone/>
                <wp:docPr id="6" name="Pentago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" cy="104140"/>
                        </a:xfrm>
                        <a:prstGeom prst="homePlate">
                          <a:avLst/>
                        </a:prstGeom>
                        <a:solidFill>
                          <a:srgbClr val="97D2E0"/>
                        </a:solidFill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3B9293" id="Pentagon 6" o:spid="_x0000_s1026" type="#_x0000_t15" style="position:absolute;margin-left:1.95pt;margin-top:1.7pt;width:20.55pt;height:8.2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" adj="17291" fillcolor="#97d2e0" stroked="f"/>
            </w:pict>
          </mc:Fallback>
        </mc:AlternateContent>
      </w:r>
      <w:r>
        <w:t>Würf</w:t>
      </w:r>
      <w:r w:rsidR="005D2832">
        <w:t>le</w:t>
      </w:r>
      <w:r>
        <w:t xml:space="preserve"> einmal </w:t>
      </w:r>
      <w:r w:rsidR="0019423A">
        <w:t>und zieh das</w:t>
      </w:r>
      <w:r w:rsidR="005D2832">
        <w:t>,</w:t>
      </w:r>
      <w:r w:rsidR="0019423A">
        <w:t xml:space="preserve"> was der Würfel anzeigt</w:t>
      </w:r>
      <w:r w:rsidR="005D2832">
        <w:t>,</w:t>
      </w:r>
      <w:r w:rsidR="0019423A">
        <w:t xml:space="preserve"> mit </w:t>
      </w:r>
      <w:r w:rsidR="00BC1C46">
        <w:t xml:space="preserve">einer </w:t>
      </w:r>
      <w:r w:rsidR="0019423A">
        <w:t>deiner Figur</w:t>
      </w:r>
      <w:r w:rsidR="00BC1C46">
        <w:t>en.</w:t>
      </w:r>
    </w:p>
    <w:p w14:paraId="7040C2CF" w14:textId="77777777" w:rsidR="00A0754C" w:rsidRDefault="008F48C4" w:rsidP="00F41C1C">
      <w:pPr>
        <w:ind w:left="720"/>
      </w:pPr>
      <w:r w:rsidRPr="008618B4">
        <w:rPr>
          <w:b/>
          <w:bCs/>
        </w:rPr>
        <w:t>Zeichen auf dem Würfel:</w:t>
      </w:r>
      <w:r w:rsidRPr="00350736">
        <w:t xml:space="preserve"> </w:t>
      </w:r>
    </w:p>
    <w:p w14:paraId="7F7E62C6" w14:textId="77777777" w:rsidR="00A0754C" w:rsidRDefault="008F48C4" w:rsidP="00F41C1C">
      <w:pPr>
        <w:pStyle w:val="Listeunsortiert"/>
        <w:numPr>
          <w:ilvl w:val="0"/>
          <w:numId w:val="0"/>
        </w:numPr>
        <w:spacing w:line="360" w:lineRule="auto"/>
        <w:ind w:left="1418"/>
      </w:pPr>
      <w:r w:rsidRPr="00350736">
        <w:rPr>
          <w:b/>
          <w:color w:val="FF0000"/>
        </w:rPr>
        <w:t xml:space="preserve">roter </w:t>
      </w:r>
      <w:proofErr w:type="gramStart"/>
      <w:r w:rsidRPr="00350736">
        <w:rPr>
          <w:b/>
          <w:color w:val="FF0000"/>
        </w:rPr>
        <w:t>Pfeil</w:t>
      </w:r>
      <w:r w:rsidR="00A0754C">
        <w:t xml:space="preserve">  =</w:t>
      </w:r>
      <w:proofErr w:type="gramEnd"/>
      <w:r w:rsidR="00A0754C">
        <w:t xml:space="preserve">  </w:t>
      </w:r>
      <w:r w:rsidR="00B355D8">
        <w:t xml:space="preserve">in die Richtung des </w:t>
      </w:r>
      <w:r w:rsidR="00B355D8" w:rsidRPr="00D40D4C">
        <w:rPr>
          <w:color w:val="FF0000"/>
        </w:rPr>
        <w:t xml:space="preserve">roten Pfeils </w:t>
      </w:r>
      <w:r w:rsidR="00D40D4C">
        <w:t>ziehen</w:t>
      </w:r>
    </w:p>
    <w:p w14:paraId="2EA05592" w14:textId="77777777" w:rsidR="008F48C4" w:rsidRPr="00350736" w:rsidRDefault="008F48C4" w:rsidP="00F41C1C">
      <w:pPr>
        <w:pStyle w:val="Listeunsortiert"/>
        <w:numPr>
          <w:ilvl w:val="0"/>
          <w:numId w:val="0"/>
        </w:numPr>
        <w:spacing w:line="360" w:lineRule="auto"/>
        <w:ind w:left="1418"/>
      </w:pPr>
      <w:r w:rsidRPr="00F41C1C">
        <w:rPr>
          <w:b/>
          <w:color w:val="86B819"/>
        </w:rPr>
        <w:t xml:space="preserve">grüner </w:t>
      </w:r>
      <w:proofErr w:type="gramStart"/>
      <w:r w:rsidRPr="00F41C1C">
        <w:rPr>
          <w:b/>
          <w:color w:val="86B819"/>
        </w:rPr>
        <w:t>Pfeil</w:t>
      </w:r>
      <w:r w:rsidR="00A0754C">
        <w:rPr>
          <w:b/>
          <w:color w:val="008000"/>
        </w:rPr>
        <w:t xml:space="preserve">  </w:t>
      </w:r>
      <w:r w:rsidR="00A0754C">
        <w:t>=</w:t>
      </w:r>
      <w:proofErr w:type="gramEnd"/>
      <w:r w:rsidR="00A0754C">
        <w:t xml:space="preserve">  </w:t>
      </w:r>
      <w:r w:rsidR="00B355D8">
        <w:t>in die Rich</w:t>
      </w:r>
      <w:r w:rsidR="00D40D4C">
        <w:t xml:space="preserve">tung des </w:t>
      </w:r>
      <w:r w:rsidR="00D40D4C" w:rsidRPr="00D40D4C">
        <w:rPr>
          <w:color w:val="76923C" w:themeColor="accent3" w:themeShade="BF"/>
        </w:rPr>
        <w:t xml:space="preserve">grünen Pfeils </w:t>
      </w:r>
      <w:r w:rsidR="00D40D4C">
        <w:t>ziehen</w:t>
      </w:r>
    </w:p>
    <w:p w14:paraId="57FF7D75" w14:textId="77777777" w:rsidR="008F48C4" w:rsidRPr="00350736" w:rsidRDefault="008F48C4" w:rsidP="008618B4">
      <w:pPr>
        <w:pStyle w:val="Listeunsortiert"/>
        <w:numPr>
          <w:ilvl w:val="0"/>
          <w:numId w:val="0"/>
        </w:numPr>
        <w:spacing w:line="480" w:lineRule="auto"/>
        <w:ind w:left="1418"/>
      </w:pPr>
      <w:proofErr w:type="gramStart"/>
      <w:r w:rsidRPr="00350736">
        <w:rPr>
          <w:rFonts w:ascii="Wingdings" w:eastAsia="Wingdings" w:hAnsi="Wingdings" w:cs="Wingdings"/>
        </w:rPr>
        <w:t>n</w:t>
      </w:r>
      <w:r w:rsidR="00A0754C">
        <w:t xml:space="preserve">  =</w:t>
      </w:r>
      <w:proofErr w:type="gramEnd"/>
      <w:r w:rsidR="00A0754C">
        <w:t xml:space="preserve">  1 Feld vorrücken</w:t>
      </w:r>
      <w:r w:rsidR="00A0754C">
        <w:br/>
      </w:r>
      <w:r w:rsidRPr="00350736">
        <w:rPr>
          <w:rFonts w:ascii="Wingdings" w:eastAsia="Wingdings" w:hAnsi="Wingdings" w:cs="Wingdings"/>
        </w:rPr>
        <w:t>nn</w:t>
      </w:r>
      <w:r w:rsidR="00A0754C">
        <w:t xml:space="preserve">  =  2 Felder vorrücken</w:t>
      </w:r>
      <w:r w:rsidR="00A0754C">
        <w:br/>
      </w:r>
      <w:r w:rsidRPr="00350736">
        <w:rPr>
          <w:rFonts w:ascii="Wingdings" w:eastAsia="Wingdings" w:hAnsi="Wingdings" w:cs="Wingdings"/>
        </w:rPr>
        <w:t>nnn</w:t>
      </w:r>
      <w:r w:rsidRPr="00350736">
        <w:t xml:space="preserve"> </w:t>
      </w:r>
      <w:r w:rsidR="00A0754C">
        <w:t xml:space="preserve"> </w:t>
      </w:r>
      <w:r w:rsidRPr="00350736">
        <w:t>=</w:t>
      </w:r>
      <w:r w:rsidR="00A0754C">
        <w:t xml:space="preserve"> </w:t>
      </w:r>
      <w:r w:rsidRPr="00350736">
        <w:t xml:space="preserve"> 3 Felder vorrücken</w:t>
      </w:r>
    </w:p>
    <w:p w14:paraId="7F7CCCEA" w14:textId="77777777" w:rsidR="008618B4" w:rsidRDefault="008618B4" w:rsidP="00F41C1C">
      <w:pPr>
        <w:ind w:left="720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61818A7F" wp14:editId="41AB2398">
                <wp:simplePos x="0" y="0"/>
                <wp:positionH relativeFrom="column">
                  <wp:posOffset>24765</wp:posOffset>
                </wp:positionH>
                <wp:positionV relativeFrom="paragraph">
                  <wp:posOffset>8255</wp:posOffset>
                </wp:positionV>
                <wp:extent cx="260985" cy="104140"/>
                <wp:effectExtent l="0" t="0" r="5715" b="0"/>
                <wp:wrapNone/>
                <wp:docPr id="7" name="Pentago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" cy="104140"/>
                        </a:xfrm>
                        <a:prstGeom prst="homePlate">
                          <a:avLst/>
                        </a:prstGeom>
                        <a:solidFill>
                          <a:srgbClr val="97D2E0"/>
                        </a:solidFill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172914" id="Pentagon 7" o:spid="_x0000_s1026" type="#_x0000_t15" style="position:absolute;margin-left:1.95pt;margin-top:.65pt;width:20.55pt;height:8.2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" adj="17291" fillcolor="#97d2e0" stroked="f"/>
            </w:pict>
          </mc:Fallback>
        </mc:AlternateContent>
      </w:r>
      <w:r w:rsidRPr="00350736">
        <w:rPr>
          <w:b/>
        </w:rPr>
        <w:t>Feld</w:t>
      </w:r>
      <w:r w:rsidR="00D40D4C">
        <w:rPr>
          <w:b/>
        </w:rPr>
        <w:t>er mit !!!</w:t>
      </w:r>
      <w:r>
        <w:t>:</w:t>
      </w:r>
    </w:p>
    <w:p w14:paraId="71CE1DEC" w14:textId="145CE973" w:rsidR="008618B4" w:rsidRDefault="008F48C4" w:rsidP="008618B4">
      <w:pPr>
        <w:pStyle w:val="Listenabsatz"/>
        <w:numPr>
          <w:ilvl w:val="0"/>
          <w:numId w:val="27"/>
        </w:numPr>
      </w:pPr>
      <w:r>
        <w:t xml:space="preserve">Wenn </w:t>
      </w:r>
      <w:r w:rsidR="0047634E">
        <w:t>du</w:t>
      </w:r>
      <w:r>
        <w:t xml:space="preserve"> auf </w:t>
      </w:r>
      <w:proofErr w:type="gramStart"/>
      <w:r>
        <w:t>ein</w:t>
      </w:r>
      <w:r w:rsidRPr="26784E75">
        <w:rPr>
          <w:b/>
          <w:bCs/>
        </w:rPr>
        <w:t xml:space="preserve"> !!!</w:t>
      </w:r>
      <w:proofErr w:type="gramEnd"/>
      <w:ins w:id="0" w:author="Heike Weging-Lude" w:date="2022-12-05T13:59:00Z">
        <w:r w:rsidR="002364C4">
          <w:rPr>
            <w:b/>
            <w:bCs/>
          </w:rPr>
          <w:t xml:space="preserve"> </w:t>
        </w:r>
      </w:ins>
      <w:r w:rsidR="00350736" w:rsidRPr="26784E75">
        <w:rPr>
          <w:b/>
          <w:bCs/>
        </w:rPr>
        <w:t xml:space="preserve">– </w:t>
      </w:r>
      <w:r w:rsidRPr="26784E75">
        <w:rPr>
          <w:b/>
          <w:bCs/>
        </w:rPr>
        <w:t>Feld</w:t>
      </w:r>
      <w:r>
        <w:t xml:space="preserve"> komm</w:t>
      </w:r>
      <w:r w:rsidR="0047634E">
        <w:t>s</w:t>
      </w:r>
      <w:r>
        <w:t>t,</w:t>
      </w:r>
      <w:r w:rsidR="0098097B">
        <w:t xml:space="preserve"> </w:t>
      </w:r>
      <w:r w:rsidR="0047634E">
        <w:t>stell</w:t>
      </w:r>
      <w:r w:rsidR="00FD2B55">
        <w:t>e</w:t>
      </w:r>
      <w:r w:rsidR="0047634E">
        <w:t xml:space="preserve"> die Figur</w:t>
      </w:r>
      <w:r w:rsidR="0098097B">
        <w:t xml:space="preserve"> auf das Land</w:t>
      </w:r>
      <w:r w:rsidR="00FD2B55">
        <w:t>, auf das der Pfeil zeigt</w:t>
      </w:r>
      <w:r w:rsidR="0098097B">
        <w:t xml:space="preserve">. </w:t>
      </w:r>
    </w:p>
    <w:p w14:paraId="0B5EDCC0" w14:textId="69E39ED9" w:rsidR="00A0754C" w:rsidRDefault="002B76B5" w:rsidP="008618B4">
      <w:pPr>
        <w:pStyle w:val="Listenabsatz"/>
        <w:numPr>
          <w:ilvl w:val="0"/>
          <w:numId w:val="27"/>
        </w:numPr>
      </w:pPr>
      <w:r>
        <w:t>Decke</w:t>
      </w:r>
      <w:r w:rsidR="0047634E">
        <w:t xml:space="preserve"> die zugehörige</w:t>
      </w:r>
      <w:r w:rsidR="00836CFF">
        <w:t xml:space="preserve"> </w:t>
      </w:r>
      <w:r w:rsidR="008618B4">
        <w:t>Karte</w:t>
      </w:r>
      <w:r>
        <w:t xml:space="preserve"> auf</w:t>
      </w:r>
      <w:r w:rsidR="00836CFF">
        <w:t>.</w:t>
      </w:r>
    </w:p>
    <w:p w14:paraId="51476886" w14:textId="654492E1" w:rsidR="008F48C4" w:rsidRPr="00350736" w:rsidRDefault="008F48C4" w:rsidP="00F41C1C">
      <w:pPr>
        <w:pStyle w:val="Listeunsortiert"/>
        <w:numPr>
          <w:ilvl w:val="0"/>
          <w:numId w:val="0"/>
        </w:numPr>
        <w:ind w:left="1418"/>
      </w:pPr>
      <w:r w:rsidRPr="00A0754C">
        <w:rPr>
          <w:b/>
        </w:rPr>
        <w:t>Achtung</w:t>
      </w:r>
      <w:r w:rsidR="00F41C1C">
        <w:rPr>
          <w:b/>
        </w:rPr>
        <w:t>!</w:t>
      </w:r>
      <w:r w:rsidRPr="00350736">
        <w:t xml:space="preserve"> </w:t>
      </w:r>
      <w:r w:rsidR="00A0754C">
        <w:br/>
      </w:r>
      <w:r w:rsidR="00836CFF">
        <w:t>Achtet auf</w:t>
      </w:r>
      <w:r w:rsidRPr="00350736">
        <w:t xml:space="preserve"> die richtige Reihenfolge: Zuerst ist immer</w:t>
      </w:r>
      <w:r w:rsidR="0047634E">
        <w:t xml:space="preserve"> </w:t>
      </w:r>
      <w:r w:rsidR="00F41C1C">
        <w:br/>
      </w:r>
      <w:r w:rsidRPr="00350736">
        <w:t>die Karte 1 dran, beim nächsten Mal Karte 2, dann die 3.</w:t>
      </w:r>
    </w:p>
    <w:p w14:paraId="3B81AE0D" w14:textId="28E58486" w:rsidR="008F48C4" w:rsidRDefault="008F48C4" w:rsidP="008618B4">
      <w:pPr>
        <w:pStyle w:val="Listenabsatz"/>
        <w:numPr>
          <w:ilvl w:val="0"/>
          <w:numId w:val="27"/>
        </w:numPr>
      </w:pPr>
      <w:proofErr w:type="spellStart"/>
      <w:r>
        <w:t>L</w:t>
      </w:r>
      <w:r w:rsidR="0047634E">
        <w:t>ies</w:t>
      </w:r>
      <w:proofErr w:type="spellEnd"/>
      <w:r>
        <w:t xml:space="preserve"> den Text auf der Karte laut </w:t>
      </w:r>
      <w:r w:rsidR="00C956AF">
        <w:t xml:space="preserve">für alle </w:t>
      </w:r>
      <w:r>
        <w:t xml:space="preserve">vor. Dann leg die Karte offen auf </w:t>
      </w:r>
      <w:r w:rsidR="00836CFF">
        <w:t>ihren Platz zurück.</w:t>
      </w:r>
    </w:p>
    <w:p w14:paraId="6918CFBC" w14:textId="3EE62DDB" w:rsidR="006E4A66" w:rsidRPr="00350736" w:rsidRDefault="00FC4A2E" w:rsidP="008618B4">
      <w:pPr>
        <w:pStyle w:val="Listenabsatz"/>
        <w:numPr>
          <w:ilvl w:val="0"/>
          <w:numId w:val="27"/>
        </w:numPr>
      </w:pPr>
      <w:r>
        <w:t>Beim nächsten Würfeln</w:t>
      </w:r>
      <w:r w:rsidR="00555F8F">
        <w:t xml:space="preserve"> darfst du </w:t>
      </w:r>
      <w:r w:rsidR="00514799">
        <w:t>aussuchen, von welchem der</w:t>
      </w:r>
      <w:r w:rsidR="00A745CF">
        <w:t xml:space="preserve"> beiden !!!-Felder </w:t>
      </w:r>
      <w:r w:rsidR="00AE5B01">
        <w:t>du starte</w:t>
      </w:r>
      <w:r>
        <w:t>st</w:t>
      </w:r>
      <w:r w:rsidR="00AE5B01">
        <w:t>.</w:t>
      </w:r>
      <w:r w:rsidR="00555F8F">
        <w:t xml:space="preserve"> </w:t>
      </w:r>
    </w:p>
    <w:p w14:paraId="6B934EA7" w14:textId="11F3AE73" w:rsidR="008F48C4" w:rsidRDefault="008216C1" w:rsidP="26784E75">
      <w:pPr>
        <w:pStyle w:val="Listenabsatz"/>
        <w:numPr>
          <w:ilvl w:val="0"/>
          <w:numId w:val="27"/>
        </w:numPr>
      </w:pPr>
      <w:r>
        <w:t xml:space="preserve">Danach ist </w:t>
      </w:r>
      <w:r w:rsidR="002B76B5">
        <w:t xml:space="preserve">das </w:t>
      </w:r>
      <w:r w:rsidR="005D2832">
        <w:t xml:space="preserve">Kind </w:t>
      </w:r>
      <w:r w:rsidR="00C956AF">
        <w:t>auf der linken Seite</w:t>
      </w:r>
      <w:r w:rsidR="005D2832">
        <w:t xml:space="preserve"> </w:t>
      </w:r>
      <w:r w:rsidR="008F48C4" w:rsidRPr="00350736">
        <w:t xml:space="preserve">an der Reihe. </w:t>
      </w:r>
    </w:p>
    <w:p w14:paraId="0D3D4D4A" w14:textId="77777777" w:rsidR="008618B4" w:rsidRPr="00350736" w:rsidRDefault="008618B4" w:rsidP="008618B4">
      <w:pPr>
        <w:ind w:left="720"/>
      </w:pPr>
    </w:p>
    <w:p w14:paraId="03CAC3AA" w14:textId="3E643010" w:rsidR="008F48C4" w:rsidRPr="00A0754C" w:rsidRDefault="00F50143" w:rsidP="00A0754C">
      <w:pPr>
        <w:pStyle w:val="berschrift2"/>
        <w:rPr>
          <w:color w:val="86B819"/>
        </w:rPr>
      </w:pPr>
      <w:r>
        <w:rPr>
          <w:color w:val="86B819"/>
        </w:rPr>
        <w:t>E</w:t>
      </w:r>
      <w:r w:rsidR="008F48C4" w:rsidRPr="00A0754C">
        <w:rPr>
          <w:color w:val="86B819"/>
        </w:rPr>
        <w:t>nde</w:t>
      </w:r>
      <w:r>
        <w:rPr>
          <w:color w:val="86B819"/>
        </w:rPr>
        <w:t xml:space="preserve"> des Spiels</w:t>
      </w:r>
      <w:r w:rsidR="008F48C4" w:rsidRPr="00A0754C">
        <w:rPr>
          <w:color w:val="86B819"/>
        </w:rPr>
        <w:t xml:space="preserve">: </w:t>
      </w:r>
    </w:p>
    <w:p w14:paraId="14C0F194" w14:textId="77777777" w:rsidR="00B355D8" w:rsidRDefault="00A0754C" w:rsidP="00F41C1C">
      <w:pPr>
        <w:ind w:left="720"/>
      </w:pPr>
      <w:r w:rsidRPr="00A0754C">
        <w:t xml:space="preserve">Das Spiel ist zu Ende, wenn alle Karten </w:t>
      </w:r>
      <w:r w:rsidR="00836CFF">
        <w:t>offen liegen und vorgelesen wurden.</w:t>
      </w:r>
      <w:r w:rsidR="00193ED1">
        <w:t xml:space="preserve"> </w:t>
      </w:r>
    </w:p>
    <w:p w14:paraId="490083AC" w14:textId="72F93883" w:rsidR="00384000" w:rsidRPr="00B355D8" w:rsidRDefault="00E803B9" w:rsidP="00F41C1C">
      <w:pPr>
        <w:ind w:left="720"/>
        <w:rPr>
          <w:b/>
        </w:rPr>
      </w:pPr>
      <w:r>
        <w:rPr>
          <w:b/>
        </w:rPr>
        <w:t>Entscheidet euch für eines der Kinder aus dem Spiel, h</w:t>
      </w:r>
      <w:r w:rsidR="00193ED1">
        <w:rPr>
          <w:b/>
        </w:rPr>
        <w:t>olt euch</w:t>
      </w:r>
      <w:r w:rsidR="00836CFF">
        <w:rPr>
          <w:b/>
        </w:rPr>
        <w:t xml:space="preserve"> </w:t>
      </w:r>
      <w:r>
        <w:rPr>
          <w:b/>
        </w:rPr>
        <w:t>das entsprechende</w:t>
      </w:r>
      <w:r w:rsidR="00193ED1">
        <w:rPr>
          <w:b/>
        </w:rPr>
        <w:t xml:space="preserve"> Arbeitsblatt und b</w:t>
      </w:r>
      <w:r w:rsidR="00A0754C" w:rsidRPr="00B355D8">
        <w:rPr>
          <w:b/>
        </w:rPr>
        <w:t>eantwortet</w:t>
      </w:r>
      <w:r w:rsidR="002B76B5">
        <w:rPr>
          <w:b/>
        </w:rPr>
        <w:t xml:space="preserve"> gemeinsam</w:t>
      </w:r>
      <w:r w:rsidR="00A0754C" w:rsidRPr="00B355D8">
        <w:rPr>
          <w:b/>
        </w:rPr>
        <w:t xml:space="preserve"> </w:t>
      </w:r>
      <w:r w:rsidR="00B355D8">
        <w:rPr>
          <w:b/>
        </w:rPr>
        <w:t>die Fragen.</w:t>
      </w:r>
    </w:p>
    <w:sectPr w:rsidR="00384000" w:rsidRPr="00B355D8" w:rsidSect="002301FB">
      <w:headerReference w:type="default" r:id="rId8"/>
      <w:pgSz w:w="11900" w:h="16840"/>
      <w:pgMar w:top="1418" w:right="1701" w:bottom="284" w:left="1701" w:header="709" w:footer="9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1C915A" w14:textId="77777777" w:rsidR="00974A09" w:rsidRDefault="00974A09" w:rsidP="00C06BCE">
      <w:pPr>
        <w:spacing w:after="0"/>
      </w:pPr>
      <w:r>
        <w:separator/>
      </w:r>
    </w:p>
    <w:p w14:paraId="66010422" w14:textId="77777777" w:rsidR="00974A09" w:rsidRDefault="00974A09"/>
  </w:endnote>
  <w:endnote w:type="continuationSeparator" w:id="0">
    <w:p w14:paraId="6EA6C790" w14:textId="77777777" w:rsidR="00974A09" w:rsidRDefault="00974A09" w:rsidP="00C06BCE">
      <w:pPr>
        <w:spacing w:after="0"/>
      </w:pPr>
      <w:r>
        <w:continuationSeparator/>
      </w:r>
    </w:p>
    <w:p w14:paraId="0F42D6E7" w14:textId="77777777" w:rsidR="00974A09" w:rsidRDefault="00974A09"/>
  </w:endnote>
  <w:endnote w:type="continuationNotice" w:id="1">
    <w:p w14:paraId="7E34EE16" w14:textId="77777777" w:rsidR="00974A09" w:rsidRDefault="00974A09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Bold">
    <w:panose1 w:val="020F0702030404030204"/>
    <w:charset w:val="00"/>
    <w:family w:val="auto"/>
    <w:pitch w:val="variable"/>
    <w:sig w:usb0="E10002FF" w:usb1="4000ACFF" w:usb2="00000009" w:usb3="00000000" w:csb0="0000019F" w:csb1="00000000"/>
  </w:font>
  <w:font w:name="Lucida Grande">
    <w:charset w:val="00"/>
    <w:family w:val="auto"/>
    <w:pitch w:val="variable"/>
    <w:sig w:usb0="00000000" w:usb1="5000A1FF" w:usb2="00000000" w:usb3="00000000" w:csb0="000001B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B61D34" w14:textId="77777777" w:rsidR="00974A09" w:rsidRDefault="00974A09" w:rsidP="00C06BCE">
      <w:pPr>
        <w:spacing w:after="0"/>
      </w:pPr>
      <w:r>
        <w:separator/>
      </w:r>
    </w:p>
    <w:p w14:paraId="7C8AF9BA" w14:textId="77777777" w:rsidR="00974A09" w:rsidRDefault="00974A09"/>
  </w:footnote>
  <w:footnote w:type="continuationSeparator" w:id="0">
    <w:p w14:paraId="32807394" w14:textId="77777777" w:rsidR="00974A09" w:rsidRDefault="00974A09" w:rsidP="00C06BCE">
      <w:pPr>
        <w:spacing w:after="0"/>
      </w:pPr>
      <w:r>
        <w:continuationSeparator/>
      </w:r>
    </w:p>
    <w:p w14:paraId="04DECB9D" w14:textId="77777777" w:rsidR="00974A09" w:rsidRDefault="00974A09"/>
  </w:footnote>
  <w:footnote w:type="continuationNotice" w:id="1">
    <w:p w14:paraId="18F1A7F3" w14:textId="77777777" w:rsidR="00974A09" w:rsidRDefault="00974A09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EDBEC" w14:textId="77777777" w:rsidR="00F41C1C" w:rsidRPr="00FF06D7" w:rsidRDefault="00F41C1C" w:rsidP="00FF06D7">
    <w:pPr>
      <w:pStyle w:val="Kopfzeile"/>
    </w:pPr>
    <w:r>
      <w:rPr>
        <w:noProof/>
        <w:sz w:val="72"/>
        <w:szCs w:val="72"/>
        <w:lang w:eastAsia="de-DE"/>
      </w:rPr>
      <w:drawing>
        <wp:anchor distT="0" distB="0" distL="114300" distR="114300" simplePos="0" relativeHeight="251665408" behindDoc="1" locked="0" layoutInCell="1" allowOverlap="1" wp14:anchorId="6EBC72D5" wp14:editId="4E8E567B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9675" cy="10692000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G_1_Klima_2.pdf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-2" r="1" b="-2"/>
                  <a:stretch/>
                </pic:blipFill>
                <pic:spPr bwMode="auto">
                  <a:xfrm>
                    <a:off x="0" y="0"/>
                    <a:ext cx="7559675" cy="10692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72"/>
        <w:szCs w:val="72"/>
        <w:lang w:eastAsia="de-DE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5988553" wp14:editId="073F966D">
              <wp:simplePos x="0" y="0"/>
              <wp:positionH relativeFrom="page">
                <wp:posOffset>360045</wp:posOffset>
              </wp:positionH>
              <wp:positionV relativeFrom="page">
                <wp:posOffset>411609</wp:posOffset>
              </wp:positionV>
              <wp:extent cx="6389370" cy="248285"/>
              <wp:effectExtent l="0" t="0" r="11430" b="5715"/>
              <wp:wrapNone/>
              <wp:docPr id="26" name="Text Box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89370" cy="248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14="http://schemas.microsoft.com/office/drawing/2010/main" xmlns:pic="http://schemas.openxmlformats.org/drawingml/2006/picture"/>
                        </a:ex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14="http://schemas.microsoft.com/office/drawing/2010/main" xmlns:pic="http://schemas.openxmlformats.org/drawingml/2006/picture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7A7BD6" w14:textId="77777777" w:rsidR="00F41C1C" w:rsidRPr="00990E51" w:rsidRDefault="00F41C1C" w:rsidP="008F48C4">
                          <w:pPr>
                            <w:pStyle w:val="Rubriktitel"/>
                            <w:rPr>
                              <w:color w:val="97D2E0"/>
                            </w:rPr>
                          </w:pPr>
                          <w:r w:rsidRPr="00990E51">
                            <w:rPr>
                              <w:b/>
                              <w:color w:val="97D2E0"/>
                            </w:rPr>
                            <w:t>Klimaschutz</w:t>
                          </w:r>
                          <w:r w:rsidRPr="00990E51">
                            <w:rPr>
                              <w:color w:val="97D2E0"/>
                            </w:rPr>
                            <w:t xml:space="preserve"> — lokal und global</w:t>
                          </w:r>
                        </w:p>
                        <w:p w14:paraId="4EED88F9" w14:textId="77777777" w:rsidR="00F41C1C" w:rsidRPr="002744BF" w:rsidRDefault="00F41C1C" w:rsidP="00BD6407">
                          <w:pPr>
                            <w:pStyle w:val="Rubriktitel"/>
                            <w:rPr>
                              <w:color w:val="06491B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988553"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26" type="#_x0000_t202" style="position:absolute;margin-left:28.35pt;margin-top:32.4pt;width:503.1pt;height:19.5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" filled="f" stroked="f">
              <v:textbox style="mso-fit-shape-to-text:t" inset="6e-5mm,0,0,0">
                <w:txbxContent>
                  <w:p w14:paraId="2D7A7BD6" w14:textId="77777777" w:rsidR="00F41C1C" w:rsidRPr="00990E51" w:rsidRDefault="00F41C1C" w:rsidP="008F48C4">
                    <w:pPr>
                      <w:pStyle w:val="Rubriktitel"/>
                      <w:rPr>
                        <w:color w:val="97D2E0"/>
                      </w:rPr>
                    </w:pPr>
                    <w:r w:rsidRPr="00990E51">
                      <w:rPr>
                        <w:b/>
                        <w:color w:val="97D2E0"/>
                      </w:rPr>
                      <w:t>Klimaschutz</w:t>
                    </w:r>
                    <w:r w:rsidRPr="00990E51">
                      <w:rPr>
                        <w:color w:val="97D2E0"/>
                      </w:rPr>
                      <w:t xml:space="preserve"> — lokal und global</w:t>
                    </w:r>
                  </w:p>
                  <w:p w14:paraId="4EED88F9" w14:textId="77777777" w:rsidR="00F41C1C" w:rsidRPr="002744BF" w:rsidRDefault="00F41C1C" w:rsidP="00BD6407">
                    <w:pPr>
                      <w:pStyle w:val="Rubriktitel"/>
                      <w:rPr>
                        <w:color w:val="06491B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F4F8502E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2"/>
    <w:multiLevelType w:val="singleLevel"/>
    <w:tmpl w:val="7A8E2CC0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23C83272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921EF9BE"/>
    <w:lvl w:ilvl="0">
      <w:start w:val="1"/>
      <w:numFmt w:val="bullet"/>
      <w:pStyle w:val="Aufzhlungszeiche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DCE60"/>
      </w:rPr>
    </w:lvl>
  </w:abstractNum>
  <w:abstractNum w:abstractNumId="4" w15:restartNumberingAfterBreak="0">
    <w:nsid w:val="00000001"/>
    <w:multiLevelType w:val="singleLevel"/>
    <w:tmpl w:val="17B00F9C"/>
    <w:name w:val="WW8Num1"/>
    <w:lvl w:ilvl="0">
      <w:numFmt w:val="bullet"/>
      <w:lvlText w:val=""/>
      <w:lvlJc w:val="left"/>
      <w:pPr>
        <w:tabs>
          <w:tab w:val="num" w:pos="0"/>
        </w:tabs>
        <w:ind w:left="720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00000002"/>
    <w:multiLevelType w:val="singleLevel"/>
    <w:tmpl w:val="00000002"/>
    <w:name w:val="WW8Num2"/>
    <w:lvl w:ilvl="0">
      <w:numFmt w:val="bullet"/>
      <w:lvlText w:val="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6" w15:restartNumberingAfterBreak="0">
    <w:nsid w:val="00000003"/>
    <w:multiLevelType w:val="singleLevel"/>
    <w:tmpl w:val="00000003"/>
    <w:name w:val="WW8Num5"/>
    <w:lvl w:ilvl="0">
      <w:numFmt w:val="bullet"/>
      <w:lvlText w:val=""/>
      <w:lvlJc w:val="left"/>
      <w:pPr>
        <w:tabs>
          <w:tab w:val="num" w:pos="0"/>
        </w:tabs>
        <w:ind w:left="720" w:hanging="360"/>
      </w:pPr>
      <w:rPr>
        <w:rFonts w:ascii="Wingdings" w:hAnsi="Wingdings" w:cs="Symbol" w:hint="default"/>
      </w:rPr>
    </w:lvl>
  </w:abstractNum>
  <w:abstractNum w:abstractNumId="7" w15:restartNumberingAfterBreak="0">
    <w:nsid w:val="00000004"/>
    <w:multiLevelType w:val="singleLevel"/>
    <w:tmpl w:val="00000004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Calibri" w:hint="default"/>
      </w:rPr>
    </w:lvl>
  </w:abstractNum>
  <w:abstractNum w:abstractNumId="8" w15:restartNumberingAfterBreak="0">
    <w:nsid w:val="00000005"/>
    <w:multiLevelType w:val="singleLevel"/>
    <w:tmpl w:val="00000005"/>
    <w:name w:val="WW8Num7"/>
    <w:lvl w:ilvl="0">
      <w:start w:val="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hint="default"/>
      </w:rPr>
    </w:lvl>
  </w:abstractNum>
  <w:abstractNum w:abstractNumId="9" w15:restartNumberingAfterBreak="0">
    <w:nsid w:val="006E26D1"/>
    <w:multiLevelType w:val="hybridMultilevel"/>
    <w:tmpl w:val="994227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2C32026"/>
    <w:multiLevelType w:val="hybridMultilevel"/>
    <w:tmpl w:val="287A395A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6E36493"/>
    <w:multiLevelType w:val="multilevel"/>
    <w:tmpl w:val="0409001F"/>
    <w:styleLink w:val="ListezweiEbenen"/>
    <w:lvl w:ilvl="0">
      <w:start w:val="1"/>
      <w:numFmt w:val="decimal"/>
      <w:lvlText w:val="%1."/>
      <w:lvlJc w:val="left"/>
      <w:pPr>
        <w:ind w:left="644" w:hanging="360"/>
      </w:pPr>
      <w:rPr>
        <w:rFonts w:asciiTheme="majorHAnsi" w:hAnsiTheme="majorHAnsi"/>
        <w:b/>
        <w:bCs/>
        <w:color w:val="262626" w:themeColor="text1" w:themeTint="D9"/>
        <w:sz w:val="19"/>
        <w:szCs w:val="19"/>
      </w:rPr>
    </w:lvl>
    <w:lvl w:ilvl="1">
      <w:start w:val="1"/>
      <w:numFmt w:val="bullet"/>
      <w:lvlText w:val=""/>
      <w:lvlJc w:val="left"/>
      <w:pPr>
        <w:ind w:left="1076" w:hanging="432"/>
      </w:pPr>
      <w:rPr>
        <w:rFonts w:ascii="Symbol" w:hAnsi="Symbol" w:hint="default"/>
        <w:color w:val="ADCE60"/>
        <w:sz w:val="19"/>
      </w:rPr>
    </w:lvl>
    <w:lvl w:ilvl="2">
      <w:start w:val="1"/>
      <w:numFmt w:val="decimal"/>
      <w:lvlText w:val="%1.%2.%3."/>
      <w:lvlJc w:val="left"/>
      <w:pPr>
        <w:ind w:left="1508" w:hanging="504"/>
      </w:p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12" w15:restartNumberingAfterBreak="0">
    <w:nsid w:val="221821AD"/>
    <w:multiLevelType w:val="multilevel"/>
    <w:tmpl w:val="015C8812"/>
    <w:styleLink w:val="ListeANU"/>
    <w:lvl w:ilvl="0">
      <w:start w:val="1"/>
      <w:numFmt w:val="decimal"/>
      <w:lvlText w:val="%1"/>
      <w:lvlJc w:val="left"/>
      <w:pPr>
        <w:ind w:left="720" w:hanging="360"/>
      </w:pPr>
      <w:rPr>
        <w:rFonts w:asciiTheme="majorHAnsi" w:hAnsiTheme="majorHAnsi" w:hint="default"/>
        <w:color w:val="262626" w:themeColor="text1" w:themeTint="D9"/>
        <w:sz w:val="19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DCE6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A53BA7"/>
    <w:multiLevelType w:val="multilevel"/>
    <w:tmpl w:val="5C3021A0"/>
    <w:lvl w:ilvl="0">
      <w:start w:val="1"/>
      <w:numFmt w:val="decimal"/>
      <w:pStyle w:val="Listesortiert1"/>
      <w:lvlText w:val="%1."/>
      <w:lvlJc w:val="left"/>
      <w:pPr>
        <w:tabs>
          <w:tab w:val="num" w:pos="567"/>
        </w:tabs>
        <w:ind w:left="567" w:hanging="283"/>
      </w:pPr>
      <w:rPr>
        <w:rFonts w:asciiTheme="majorHAnsi" w:hAnsiTheme="majorHAnsi" w:hint="default"/>
        <w:b/>
        <w:bCs/>
        <w:i w:val="0"/>
        <w:iCs w:val="0"/>
        <w:color w:val="262626" w:themeColor="text1" w:themeTint="D9"/>
        <w:sz w:val="19"/>
        <w:szCs w:val="19"/>
      </w:rPr>
    </w:lvl>
    <w:lvl w:ilvl="1">
      <w:start w:val="1"/>
      <w:numFmt w:val="lowerLetter"/>
      <w:lvlText w:val="%2)"/>
      <w:lvlJc w:val="left"/>
      <w:pPr>
        <w:ind w:left="60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96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2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68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6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127" w:hanging="360"/>
      </w:pPr>
      <w:rPr>
        <w:rFonts w:hint="default"/>
      </w:rPr>
    </w:lvl>
  </w:abstractNum>
  <w:abstractNum w:abstractNumId="14" w15:restartNumberingAfterBreak="0">
    <w:nsid w:val="2D1B2439"/>
    <w:multiLevelType w:val="hybridMultilevel"/>
    <w:tmpl w:val="C8C022D0"/>
    <w:lvl w:ilvl="0" w:tplc="0407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5" w15:restartNumberingAfterBreak="0">
    <w:nsid w:val="2F284E6A"/>
    <w:multiLevelType w:val="hybridMultilevel"/>
    <w:tmpl w:val="1DEAE0FC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41E2C8D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421C61C4"/>
    <w:multiLevelType w:val="hybridMultilevel"/>
    <w:tmpl w:val="59E04E66"/>
    <w:lvl w:ilvl="0" w:tplc="0538B67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8261F3"/>
    <w:multiLevelType w:val="multilevel"/>
    <w:tmpl w:val="C5583E60"/>
    <w:styleLink w:val="Listeeinfach"/>
    <w:lvl w:ilvl="0">
      <w:start w:val="1"/>
      <w:numFmt w:val="decimal"/>
      <w:lvlText w:val="%1."/>
      <w:lvlJc w:val="left"/>
      <w:pPr>
        <w:tabs>
          <w:tab w:val="num" w:pos="284"/>
        </w:tabs>
        <w:ind w:left="425" w:hanging="425"/>
      </w:pPr>
      <w:rPr>
        <w:rFonts w:hint="default"/>
        <w:b w:val="0"/>
        <w:bCs w:val="0"/>
        <w:i w:val="0"/>
        <w:iCs w:val="0"/>
        <w:color w:val="262626" w:themeColor="text1" w:themeTint="D9"/>
        <w:sz w:val="19"/>
        <w:szCs w:val="19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41F770A"/>
    <w:multiLevelType w:val="hybridMultilevel"/>
    <w:tmpl w:val="40964562"/>
    <w:lvl w:ilvl="0" w:tplc="0A6E6286">
      <w:start w:val="1"/>
      <w:numFmt w:val="bullet"/>
      <w:pStyle w:val="HinweisPfeil"/>
      <w:lvlText w:val=""/>
      <w:lvlJc w:val="left"/>
      <w:pPr>
        <w:ind w:left="720" w:hanging="380"/>
      </w:pPr>
      <w:rPr>
        <w:rFonts w:ascii="Symbol" w:hAnsi="Symbol" w:hint="default"/>
        <w:color w:val="0A491C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780EA8"/>
    <w:multiLevelType w:val="hybridMultilevel"/>
    <w:tmpl w:val="19C27D2C"/>
    <w:lvl w:ilvl="0" w:tplc="5A4C8E06">
      <w:start w:val="1"/>
      <w:numFmt w:val="bullet"/>
      <w:pStyle w:val="Listesortiert2"/>
      <w:lvlText w:val="—"/>
      <w:lvlJc w:val="left"/>
      <w:pPr>
        <w:tabs>
          <w:tab w:val="num" w:pos="992"/>
        </w:tabs>
        <w:ind w:left="992" w:hanging="283"/>
      </w:pPr>
      <w:rPr>
        <w:rFonts w:ascii="Calibri" w:hAnsi="Calibri" w:hint="default"/>
        <w:b/>
        <w:bCs/>
        <w:i w:val="0"/>
        <w:iCs w:val="0"/>
        <w:color w:val="262626" w:themeColor="text1" w:themeTint="D9"/>
        <w:sz w:val="19"/>
        <w:szCs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DA460F"/>
    <w:multiLevelType w:val="hybridMultilevel"/>
    <w:tmpl w:val="E3D88E96"/>
    <w:lvl w:ilvl="0" w:tplc="D6AE4D10">
      <w:start w:val="1"/>
      <w:numFmt w:val="bullet"/>
      <w:pStyle w:val="Aufzhlungszeichen2"/>
      <w:lvlText w:val=""/>
      <w:lvlJc w:val="left"/>
      <w:pPr>
        <w:tabs>
          <w:tab w:val="num" w:pos="567"/>
        </w:tabs>
        <w:ind w:left="567" w:hanging="284"/>
      </w:pPr>
      <w:rPr>
        <w:rFonts w:ascii="Symbol" w:hAnsi="Symbol" w:hint="default"/>
        <w:color w:val="ADCE6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E82E8C"/>
    <w:multiLevelType w:val="hybridMultilevel"/>
    <w:tmpl w:val="130AC6B0"/>
    <w:lvl w:ilvl="0" w:tplc="1A76958E">
      <w:start w:val="1"/>
      <w:numFmt w:val="decimal"/>
      <w:pStyle w:val="TabelleAufzhlung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E004CE"/>
    <w:multiLevelType w:val="hybridMultilevel"/>
    <w:tmpl w:val="55CCDE6C"/>
    <w:lvl w:ilvl="0" w:tplc="9968B07E">
      <w:start w:val="1"/>
      <w:numFmt w:val="bullet"/>
      <w:pStyle w:val="Listeunsortiert"/>
      <w:lvlText w:val="—"/>
      <w:lvlJc w:val="left"/>
      <w:pPr>
        <w:tabs>
          <w:tab w:val="num" w:pos="567"/>
        </w:tabs>
        <w:ind w:left="567" w:hanging="283"/>
      </w:pPr>
      <w:rPr>
        <w:rFonts w:ascii="Calibri" w:hAnsi="Calibri" w:hint="default"/>
        <w:b/>
        <w:bCs/>
        <w:i w:val="0"/>
        <w:iCs w:val="0"/>
        <w:color w:val="262626" w:themeColor="text1" w:themeTint="D9"/>
        <w:sz w:val="19"/>
        <w:szCs w:val="19"/>
      </w:rPr>
    </w:lvl>
    <w:lvl w:ilvl="1" w:tplc="0409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4" w15:restartNumberingAfterBreak="0">
    <w:nsid w:val="68013A52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680420B2"/>
    <w:multiLevelType w:val="multilevel"/>
    <w:tmpl w:val="0409001D"/>
    <w:styleLink w:val="Aufzaehlung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6A5453FF"/>
    <w:multiLevelType w:val="hybridMultilevel"/>
    <w:tmpl w:val="443ACD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2A76AF"/>
    <w:multiLevelType w:val="hybridMultilevel"/>
    <w:tmpl w:val="DF96363E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850025905">
    <w:abstractNumId w:val="25"/>
  </w:num>
  <w:num w:numId="2" w16cid:durableId="1536389603">
    <w:abstractNumId w:val="11"/>
  </w:num>
  <w:num w:numId="3" w16cid:durableId="1987396109">
    <w:abstractNumId w:val="18"/>
  </w:num>
  <w:num w:numId="4" w16cid:durableId="2109160269">
    <w:abstractNumId w:val="3"/>
  </w:num>
  <w:num w:numId="5" w16cid:durableId="241377718">
    <w:abstractNumId w:val="1"/>
  </w:num>
  <w:num w:numId="6" w16cid:durableId="1039545399">
    <w:abstractNumId w:val="2"/>
  </w:num>
  <w:num w:numId="7" w16cid:durableId="338311897">
    <w:abstractNumId w:val="0"/>
  </w:num>
  <w:num w:numId="8" w16cid:durableId="1742945497">
    <w:abstractNumId w:val="21"/>
  </w:num>
  <w:num w:numId="9" w16cid:durableId="1646668074">
    <w:abstractNumId w:val="12"/>
  </w:num>
  <w:num w:numId="10" w16cid:durableId="1338534686">
    <w:abstractNumId w:val="20"/>
  </w:num>
  <w:num w:numId="11" w16cid:durableId="1084036870">
    <w:abstractNumId w:val="13"/>
  </w:num>
  <w:num w:numId="12" w16cid:durableId="1374037471">
    <w:abstractNumId w:val="23"/>
  </w:num>
  <w:num w:numId="13" w16cid:durableId="264578795">
    <w:abstractNumId w:val="19"/>
  </w:num>
  <w:num w:numId="14" w16cid:durableId="1299531362">
    <w:abstractNumId w:val="22"/>
  </w:num>
  <w:num w:numId="15" w16cid:durableId="1755395174">
    <w:abstractNumId w:val="4"/>
  </w:num>
  <w:num w:numId="16" w16cid:durableId="1357735437">
    <w:abstractNumId w:val="16"/>
  </w:num>
  <w:num w:numId="17" w16cid:durableId="118725729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41459290">
    <w:abstractNumId w:val="27"/>
  </w:num>
  <w:num w:numId="19" w16cid:durableId="814220992">
    <w:abstractNumId w:val="15"/>
  </w:num>
  <w:num w:numId="20" w16cid:durableId="992180812">
    <w:abstractNumId w:val="22"/>
    <w:lvlOverride w:ilvl="0">
      <w:startOverride w:val="1"/>
    </w:lvlOverride>
  </w:num>
  <w:num w:numId="21" w16cid:durableId="299311166">
    <w:abstractNumId w:val="24"/>
  </w:num>
  <w:num w:numId="22" w16cid:durableId="6393881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59708121">
    <w:abstractNumId w:val="17"/>
  </w:num>
  <w:num w:numId="24" w16cid:durableId="399444285">
    <w:abstractNumId w:val="14"/>
  </w:num>
  <w:num w:numId="25" w16cid:durableId="2439555">
    <w:abstractNumId w:val="26"/>
  </w:num>
  <w:num w:numId="26" w16cid:durableId="686637092">
    <w:abstractNumId w:val="9"/>
  </w:num>
  <w:num w:numId="27" w16cid:durableId="855655116">
    <w:abstractNumId w:val="10"/>
  </w:num>
  <w:numIdMacAtCleanup w:val="1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Heike Weging-Lude">
    <w15:presenceInfo w15:providerId="None" w15:userId="Heike Weging-Lud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proofState w:spelling="clean" w:grammar="clean"/>
  <w:trackRevision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125F"/>
    <w:rsid w:val="000043BC"/>
    <w:rsid w:val="000052E7"/>
    <w:rsid w:val="000101B2"/>
    <w:rsid w:val="00011BCA"/>
    <w:rsid w:val="0001296A"/>
    <w:rsid w:val="00020129"/>
    <w:rsid w:val="0003148C"/>
    <w:rsid w:val="000317F5"/>
    <w:rsid w:val="00033A3F"/>
    <w:rsid w:val="00042F25"/>
    <w:rsid w:val="00047683"/>
    <w:rsid w:val="0005190C"/>
    <w:rsid w:val="00053CC1"/>
    <w:rsid w:val="000542EC"/>
    <w:rsid w:val="00057D38"/>
    <w:rsid w:val="00065DB7"/>
    <w:rsid w:val="00065F4E"/>
    <w:rsid w:val="000670B1"/>
    <w:rsid w:val="00070C9D"/>
    <w:rsid w:val="000737D1"/>
    <w:rsid w:val="00073A9F"/>
    <w:rsid w:val="0008116C"/>
    <w:rsid w:val="000814E3"/>
    <w:rsid w:val="00082D57"/>
    <w:rsid w:val="00084E0C"/>
    <w:rsid w:val="000915C7"/>
    <w:rsid w:val="00094915"/>
    <w:rsid w:val="000952D3"/>
    <w:rsid w:val="00095F89"/>
    <w:rsid w:val="000A7E2D"/>
    <w:rsid w:val="000B12AC"/>
    <w:rsid w:val="000C38E0"/>
    <w:rsid w:val="000C518C"/>
    <w:rsid w:val="000D3157"/>
    <w:rsid w:val="0010094B"/>
    <w:rsid w:val="001043EE"/>
    <w:rsid w:val="00107431"/>
    <w:rsid w:val="00115A68"/>
    <w:rsid w:val="001161D0"/>
    <w:rsid w:val="00120ED5"/>
    <w:rsid w:val="001253B7"/>
    <w:rsid w:val="00147330"/>
    <w:rsid w:val="00156391"/>
    <w:rsid w:val="0016033E"/>
    <w:rsid w:val="00181EF2"/>
    <w:rsid w:val="001879B7"/>
    <w:rsid w:val="00190510"/>
    <w:rsid w:val="001923B5"/>
    <w:rsid w:val="00193ED1"/>
    <w:rsid w:val="0019416C"/>
    <w:rsid w:val="0019423A"/>
    <w:rsid w:val="001A520E"/>
    <w:rsid w:val="001B3042"/>
    <w:rsid w:val="001B54C0"/>
    <w:rsid w:val="001B7940"/>
    <w:rsid w:val="001C38BF"/>
    <w:rsid w:val="001E12AF"/>
    <w:rsid w:val="0020194F"/>
    <w:rsid w:val="00201E4B"/>
    <w:rsid w:val="00213D49"/>
    <w:rsid w:val="002153BB"/>
    <w:rsid w:val="00216651"/>
    <w:rsid w:val="0022637A"/>
    <w:rsid w:val="002301FB"/>
    <w:rsid w:val="00230C34"/>
    <w:rsid w:val="002364C4"/>
    <w:rsid w:val="0024266C"/>
    <w:rsid w:val="00267B45"/>
    <w:rsid w:val="002744BF"/>
    <w:rsid w:val="00277071"/>
    <w:rsid w:val="002800CE"/>
    <w:rsid w:val="00281366"/>
    <w:rsid w:val="00281C33"/>
    <w:rsid w:val="00287250"/>
    <w:rsid w:val="00290DCB"/>
    <w:rsid w:val="00293077"/>
    <w:rsid w:val="00296C76"/>
    <w:rsid w:val="002A0E1A"/>
    <w:rsid w:val="002A2A53"/>
    <w:rsid w:val="002B1832"/>
    <w:rsid w:val="002B594D"/>
    <w:rsid w:val="002B7608"/>
    <w:rsid w:val="002B76B5"/>
    <w:rsid w:val="002D456E"/>
    <w:rsid w:val="002D5B81"/>
    <w:rsid w:val="002D6D3C"/>
    <w:rsid w:val="002E18F2"/>
    <w:rsid w:val="002E4A33"/>
    <w:rsid w:val="002E4D6D"/>
    <w:rsid w:val="002E6181"/>
    <w:rsid w:val="00301D6E"/>
    <w:rsid w:val="003023E7"/>
    <w:rsid w:val="003061F0"/>
    <w:rsid w:val="00310C6D"/>
    <w:rsid w:val="00311F29"/>
    <w:rsid w:val="00316551"/>
    <w:rsid w:val="00323745"/>
    <w:rsid w:val="003320E8"/>
    <w:rsid w:val="00333CA8"/>
    <w:rsid w:val="00333D34"/>
    <w:rsid w:val="00334D78"/>
    <w:rsid w:val="00340CFC"/>
    <w:rsid w:val="00340F83"/>
    <w:rsid w:val="00343222"/>
    <w:rsid w:val="00350736"/>
    <w:rsid w:val="003522B0"/>
    <w:rsid w:val="00355B5C"/>
    <w:rsid w:val="00364CEA"/>
    <w:rsid w:val="00371644"/>
    <w:rsid w:val="003733C7"/>
    <w:rsid w:val="00373F78"/>
    <w:rsid w:val="00384000"/>
    <w:rsid w:val="00392EC2"/>
    <w:rsid w:val="003936AA"/>
    <w:rsid w:val="00397586"/>
    <w:rsid w:val="003A73B5"/>
    <w:rsid w:val="003B5E0B"/>
    <w:rsid w:val="003B62CE"/>
    <w:rsid w:val="003D7C33"/>
    <w:rsid w:val="003F51CC"/>
    <w:rsid w:val="003F5681"/>
    <w:rsid w:val="00400773"/>
    <w:rsid w:val="00405F81"/>
    <w:rsid w:val="00411283"/>
    <w:rsid w:val="004152DE"/>
    <w:rsid w:val="004222EC"/>
    <w:rsid w:val="00426C46"/>
    <w:rsid w:val="0043172B"/>
    <w:rsid w:val="00445638"/>
    <w:rsid w:val="00445A48"/>
    <w:rsid w:val="00447B2E"/>
    <w:rsid w:val="00462CA5"/>
    <w:rsid w:val="004713B3"/>
    <w:rsid w:val="0047634E"/>
    <w:rsid w:val="00476666"/>
    <w:rsid w:val="00481B2D"/>
    <w:rsid w:val="0049684E"/>
    <w:rsid w:val="004A1222"/>
    <w:rsid w:val="004A3F55"/>
    <w:rsid w:val="004B5FD8"/>
    <w:rsid w:val="004C223E"/>
    <w:rsid w:val="004D3A8D"/>
    <w:rsid w:val="004E23F2"/>
    <w:rsid w:val="00514799"/>
    <w:rsid w:val="0051795A"/>
    <w:rsid w:val="005179F9"/>
    <w:rsid w:val="00521BE3"/>
    <w:rsid w:val="005255C3"/>
    <w:rsid w:val="00530B02"/>
    <w:rsid w:val="00535186"/>
    <w:rsid w:val="0054177F"/>
    <w:rsid w:val="00550DFF"/>
    <w:rsid w:val="00554D4E"/>
    <w:rsid w:val="005552E9"/>
    <w:rsid w:val="00555F8F"/>
    <w:rsid w:val="00564B10"/>
    <w:rsid w:val="0056617C"/>
    <w:rsid w:val="0057044C"/>
    <w:rsid w:val="00571601"/>
    <w:rsid w:val="00573031"/>
    <w:rsid w:val="00580375"/>
    <w:rsid w:val="00581F05"/>
    <w:rsid w:val="00590A4F"/>
    <w:rsid w:val="005954CA"/>
    <w:rsid w:val="00595B4E"/>
    <w:rsid w:val="005B0B8B"/>
    <w:rsid w:val="005D2832"/>
    <w:rsid w:val="005D4450"/>
    <w:rsid w:val="005E22EC"/>
    <w:rsid w:val="005E2F5C"/>
    <w:rsid w:val="005E43E7"/>
    <w:rsid w:val="005E4EB9"/>
    <w:rsid w:val="005F24C5"/>
    <w:rsid w:val="005F330C"/>
    <w:rsid w:val="0060522F"/>
    <w:rsid w:val="00606C93"/>
    <w:rsid w:val="006142D7"/>
    <w:rsid w:val="006179E5"/>
    <w:rsid w:val="00621EAC"/>
    <w:rsid w:val="00622979"/>
    <w:rsid w:val="006238A6"/>
    <w:rsid w:val="006246AB"/>
    <w:rsid w:val="006306CD"/>
    <w:rsid w:val="00635445"/>
    <w:rsid w:val="006505BE"/>
    <w:rsid w:val="00656030"/>
    <w:rsid w:val="0065687F"/>
    <w:rsid w:val="00662BDD"/>
    <w:rsid w:val="006640F7"/>
    <w:rsid w:val="00666D7E"/>
    <w:rsid w:val="00666DA5"/>
    <w:rsid w:val="00681B62"/>
    <w:rsid w:val="00681D28"/>
    <w:rsid w:val="00682EE8"/>
    <w:rsid w:val="00684E8E"/>
    <w:rsid w:val="00693D1C"/>
    <w:rsid w:val="006A11D4"/>
    <w:rsid w:val="006A26FB"/>
    <w:rsid w:val="006A41F6"/>
    <w:rsid w:val="006B4871"/>
    <w:rsid w:val="006B48A4"/>
    <w:rsid w:val="006B7C16"/>
    <w:rsid w:val="006C40B9"/>
    <w:rsid w:val="006D25E2"/>
    <w:rsid w:val="006E0C30"/>
    <w:rsid w:val="006E0E76"/>
    <w:rsid w:val="006E3382"/>
    <w:rsid w:val="006E4A66"/>
    <w:rsid w:val="006F1AF6"/>
    <w:rsid w:val="006F2152"/>
    <w:rsid w:val="006F57D7"/>
    <w:rsid w:val="006F6859"/>
    <w:rsid w:val="006F7F06"/>
    <w:rsid w:val="00700250"/>
    <w:rsid w:val="00713936"/>
    <w:rsid w:val="007168D9"/>
    <w:rsid w:val="00722C5B"/>
    <w:rsid w:val="00734D45"/>
    <w:rsid w:val="007365EA"/>
    <w:rsid w:val="00741461"/>
    <w:rsid w:val="00751A88"/>
    <w:rsid w:val="007529E6"/>
    <w:rsid w:val="00752B36"/>
    <w:rsid w:val="007550BE"/>
    <w:rsid w:val="00772CE5"/>
    <w:rsid w:val="007756A1"/>
    <w:rsid w:val="0078388B"/>
    <w:rsid w:val="007939CA"/>
    <w:rsid w:val="007A322D"/>
    <w:rsid w:val="007B7761"/>
    <w:rsid w:val="007C0136"/>
    <w:rsid w:val="007C47BA"/>
    <w:rsid w:val="007C69CF"/>
    <w:rsid w:val="007D47BC"/>
    <w:rsid w:val="007D68DD"/>
    <w:rsid w:val="007F01A3"/>
    <w:rsid w:val="007F17A1"/>
    <w:rsid w:val="007F1C84"/>
    <w:rsid w:val="007F3E55"/>
    <w:rsid w:val="007F622F"/>
    <w:rsid w:val="00800525"/>
    <w:rsid w:val="00806363"/>
    <w:rsid w:val="0081014B"/>
    <w:rsid w:val="008216C1"/>
    <w:rsid w:val="00825E1A"/>
    <w:rsid w:val="0082709E"/>
    <w:rsid w:val="008306BA"/>
    <w:rsid w:val="00836CFF"/>
    <w:rsid w:val="00842A85"/>
    <w:rsid w:val="00850CDE"/>
    <w:rsid w:val="0085182D"/>
    <w:rsid w:val="008559B3"/>
    <w:rsid w:val="008567D9"/>
    <w:rsid w:val="00856A04"/>
    <w:rsid w:val="00860EBF"/>
    <w:rsid w:val="008618B4"/>
    <w:rsid w:val="00861BEA"/>
    <w:rsid w:val="00861C40"/>
    <w:rsid w:val="008725CC"/>
    <w:rsid w:val="008753AC"/>
    <w:rsid w:val="00883A56"/>
    <w:rsid w:val="008A2014"/>
    <w:rsid w:val="008B12A0"/>
    <w:rsid w:val="008B2584"/>
    <w:rsid w:val="008B4C9E"/>
    <w:rsid w:val="008B6B62"/>
    <w:rsid w:val="008B7CF4"/>
    <w:rsid w:val="008C33A7"/>
    <w:rsid w:val="008C57F8"/>
    <w:rsid w:val="008D12EB"/>
    <w:rsid w:val="008D50C6"/>
    <w:rsid w:val="008D7C71"/>
    <w:rsid w:val="008E132D"/>
    <w:rsid w:val="008E1C88"/>
    <w:rsid w:val="008E66B3"/>
    <w:rsid w:val="008E759D"/>
    <w:rsid w:val="008F48C4"/>
    <w:rsid w:val="008F6A52"/>
    <w:rsid w:val="009023AF"/>
    <w:rsid w:val="00911A27"/>
    <w:rsid w:val="00924725"/>
    <w:rsid w:val="009257CF"/>
    <w:rsid w:val="00926980"/>
    <w:rsid w:val="009405F2"/>
    <w:rsid w:val="0094454A"/>
    <w:rsid w:val="0094608C"/>
    <w:rsid w:val="009522A0"/>
    <w:rsid w:val="00962BC1"/>
    <w:rsid w:val="00964C35"/>
    <w:rsid w:val="00974700"/>
    <w:rsid w:val="00974A09"/>
    <w:rsid w:val="0098097B"/>
    <w:rsid w:val="00982468"/>
    <w:rsid w:val="00983CDB"/>
    <w:rsid w:val="00984D5E"/>
    <w:rsid w:val="00987F1B"/>
    <w:rsid w:val="00994E5E"/>
    <w:rsid w:val="00997899"/>
    <w:rsid w:val="009A0DC7"/>
    <w:rsid w:val="009A382F"/>
    <w:rsid w:val="009B20D9"/>
    <w:rsid w:val="009B7881"/>
    <w:rsid w:val="009E0604"/>
    <w:rsid w:val="009E684C"/>
    <w:rsid w:val="009E7F4E"/>
    <w:rsid w:val="009F7EA8"/>
    <w:rsid w:val="00A074C8"/>
    <w:rsid w:val="00A0754C"/>
    <w:rsid w:val="00A07708"/>
    <w:rsid w:val="00A1361C"/>
    <w:rsid w:val="00A13738"/>
    <w:rsid w:val="00A21A77"/>
    <w:rsid w:val="00A323F0"/>
    <w:rsid w:val="00A35591"/>
    <w:rsid w:val="00A43124"/>
    <w:rsid w:val="00A47F1A"/>
    <w:rsid w:val="00A703B9"/>
    <w:rsid w:val="00A72366"/>
    <w:rsid w:val="00A745CF"/>
    <w:rsid w:val="00A84CF4"/>
    <w:rsid w:val="00A93FEE"/>
    <w:rsid w:val="00AA03BD"/>
    <w:rsid w:val="00AA248E"/>
    <w:rsid w:val="00AA5229"/>
    <w:rsid w:val="00AB0FA5"/>
    <w:rsid w:val="00AB727F"/>
    <w:rsid w:val="00AC0F10"/>
    <w:rsid w:val="00AC75E6"/>
    <w:rsid w:val="00AE5B01"/>
    <w:rsid w:val="00AF0630"/>
    <w:rsid w:val="00AF4515"/>
    <w:rsid w:val="00AF5FFD"/>
    <w:rsid w:val="00B062D1"/>
    <w:rsid w:val="00B159A4"/>
    <w:rsid w:val="00B25AD0"/>
    <w:rsid w:val="00B355D8"/>
    <w:rsid w:val="00B4033F"/>
    <w:rsid w:val="00B42E8F"/>
    <w:rsid w:val="00B45A04"/>
    <w:rsid w:val="00B46727"/>
    <w:rsid w:val="00B5452B"/>
    <w:rsid w:val="00B54681"/>
    <w:rsid w:val="00B57869"/>
    <w:rsid w:val="00B630BB"/>
    <w:rsid w:val="00B64974"/>
    <w:rsid w:val="00B66E75"/>
    <w:rsid w:val="00B71BFB"/>
    <w:rsid w:val="00BA1EAA"/>
    <w:rsid w:val="00BA3D25"/>
    <w:rsid w:val="00BB0CA5"/>
    <w:rsid w:val="00BB177E"/>
    <w:rsid w:val="00BB1C40"/>
    <w:rsid w:val="00BB5A3F"/>
    <w:rsid w:val="00BB6BDF"/>
    <w:rsid w:val="00BB7812"/>
    <w:rsid w:val="00BC1C46"/>
    <w:rsid w:val="00BD1AAB"/>
    <w:rsid w:val="00BD6407"/>
    <w:rsid w:val="00BD670E"/>
    <w:rsid w:val="00BE0DAE"/>
    <w:rsid w:val="00BE3E94"/>
    <w:rsid w:val="00BE7070"/>
    <w:rsid w:val="00BF056E"/>
    <w:rsid w:val="00C00A4B"/>
    <w:rsid w:val="00C03089"/>
    <w:rsid w:val="00C06BCE"/>
    <w:rsid w:val="00C134BE"/>
    <w:rsid w:val="00C2125F"/>
    <w:rsid w:val="00C22131"/>
    <w:rsid w:val="00C22933"/>
    <w:rsid w:val="00C22B87"/>
    <w:rsid w:val="00C23A40"/>
    <w:rsid w:val="00C31C79"/>
    <w:rsid w:val="00C401A1"/>
    <w:rsid w:val="00C432B8"/>
    <w:rsid w:val="00C44779"/>
    <w:rsid w:val="00C4738E"/>
    <w:rsid w:val="00C57712"/>
    <w:rsid w:val="00C60446"/>
    <w:rsid w:val="00C60EC3"/>
    <w:rsid w:val="00C676B4"/>
    <w:rsid w:val="00C70C93"/>
    <w:rsid w:val="00C70DB9"/>
    <w:rsid w:val="00C866A1"/>
    <w:rsid w:val="00C956AF"/>
    <w:rsid w:val="00CA4ACA"/>
    <w:rsid w:val="00CA56D8"/>
    <w:rsid w:val="00CB710C"/>
    <w:rsid w:val="00CC75D6"/>
    <w:rsid w:val="00CD0FC6"/>
    <w:rsid w:val="00CD2108"/>
    <w:rsid w:val="00CD25A2"/>
    <w:rsid w:val="00CD53C8"/>
    <w:rsid w:val="00CE07A7"/>
    <w:rsid w:val="00CE7530"/>
    <w:rsid w:val="00CF228F"/>
    <w:rsid w:val="00D043A2"/>
    <w:rsid w:val="00D0767F"/>
    <w:rsid w:val="00D11CDA"/>
    <w:rsid w:val="00D14B44"/>
    <w:rsid w:val="00D24B39"/>
    <w:rsid w:val="00D40D4C"/>
    <w:rsid w:val="00D4363E"/>
    <w:rsid w:val="00D46B47"/>
    <w:rsid w:val="00D50457"/>
    <w:rsid w:val="00D55227"/>
    <w:rsid w:val="00D6253B"/>
    <w:rsid w:val="00D712AE"/>
    <w:rsid w:val="00D740C7"/>
    <w:rsid w:val="00D740E4"/>
    <w:rsid w:val="00D76A13"/>
    <w:rsid w:val="00D91A4A"/>
    <w:rsid w:val="00D9457C"/>
    <w:rsid w:val="00DA0831"/>
    <w:rsid w:val="00DA27E4"/>
    <w:rsid w:val="00DA3E0F"/>
    <w:rsid w:val="00DB04F8"/>
    <w:rsid w:val="00DB5507"/>
    <w:rsid w:val="00DC3103"/>
    <w:rsid w:val="00DC4A46"/>
    <w:rsid w:val="00DD3A51"/>
    <w:rsid w:val="00DD3B33"/>
    <w:rsid w:val="00DE399C"/>
    <w:rsid w:val="00DE7ECC"/>
    <w:rsid w:val="00DF2C70"/>
    <w:rsid w:val="00E00AB6"/>
    <w:rsid w:val="00E0566F"/>
    <w:rsid w:val="00E10383"/>
    <w:rsid w:val="00E12237"/>
    <w:rsid w:val="00E16306"/>
    <w:rsid w:val="00E21D41"/>
    <w:rsid w:val="00E2524F"/>
    <w:rsid w:val="00E26C92"/>
    <w:rsid w:val="00E26FE2"/>
    <w:rsid w:val="00E41E87"/>
    <w:rsid w:val="00E461D3"/>
    <w:rsid w:val="00E50FE8"/>
    <w:rsid w:val="00E51F58"/>
    <w:rsid w:val="00E62F46"/>
    <w:rsid w:val="00E64A64"/>
    <w:rsid w:val="00E66B5E"/>
    <w:rsid w:val="00E73DE8"/>
    <w:rsid w:val="00E803B9"/>
    <w:rsid w:val="00EA121F"/>
    <w:rsid w:val="00EA6B1C"/>
    <w:rsid w:val="00EC6FB9"/>
    <w:rsid w:val="00ED3D3E"/>
    <w:rsid w:val="00ED5FCC"/>
    <w:rsid w:val="00ED7545"/>
    <w:rsid w:val="00EE3D4B"/>
    <w:rsid w:val="00EE6E7B"/>
    <w:rsid w:val="00EF3A6A"/>
    <w:rsid w:val="00EF43E4"/>
    <w:rsid w:val="00F0239A"/>
    <w:rsid w:val="00F10738"/>
    <w:rsid w:val="00F12059"/>
    <w:rsid w:val="00F1259E"/>
    <w:rsid w:val="00F12927"/>
    <w:rsid w:val="00F13285"/>
    <w:rsid w:val="00F2668B"/>
    <w:rsid w:val="00F2763C"/>
    <w:rsid w:val="00F32B91"/>
    <w:rsid w:val="00F34A40"/>
    <w:rsid w:val="00F40369"/>
    <w:rsid w:val="00F41C1C"/>
    <w:rsid w:val="00F50143"/>
    <w:rsid w:val="00F52236"/>
    <w:rsid w:val="00F54612"/>
    <w:rsid w:val="00F564E6"/>
    <w:rsid w:val="00F6025E"/>
    <w:rsid w:val="00F60FF9"/>
    <w:rsid w:val="00F63EB0"/>
    <w:rsid w:val="00F6493F"/>
    <w:rsid w:val="00F67BAF"/>
    <w:rsid w:val="00F7699D"/>
    <w:rsid w:val="00F91C3A"/>
    <w:rsid w:val="00F91DF3"/>
    <w:rsid w:val="00FA4DE7"/>
    <w:rsid w:val="00FA7FC4"/>
    <w:rsid w:val="00FC4A2E"/>
    <w:rsid w:val="00FC4F69"/>
    <w:rsid w:val="00FC69AB"/>
    <w:rsid w:val="00FD1F9C"/>
    <w:rsid w:val="00FD2B55"/>
    <w:rsid w:val="00FE1A2E"/>
    <w:rsid w:val="00FE2BC6"/>
    <w:rsid w:val="00FE2F10"/>
    <w:rsid w:val="00FE438D"/>
    <w:rsid w:val="00FE695C"/>
    <w:rsid w:val="00FF06D7"/>
    <w:rsid w:val="11176842"/>
    <w:rsid w:val="1B1A3EC5"/>
    <w:rsid w:val="26784E75"/>
    <w:rsid w:val="3501E477"/>
    <w:rsid w:val="43D00CC1"/>
    <w:rsid w:val="6ED9C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FBC1A1"/>
  <w14:defaultImageDpi w14:val="300"/>
  <w15:docId w15:val="{4A158D1E-C35E-4950-BB10-561AFBFA1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Fliesstext"/>
    <w:qFormat/>
    <w:rsid w:val="00E26C92"/>
    <w:pPr>
      <w:tabs>
        <w:tab w:val="left" w:pos="284"/>
        <w:tab w:val="left" w:pos="1418"/>
        <w:tab w:val="left" w:pos="2835"/>
        <w:tab w:val="left" w:pos="3969"/>
        <w:tab w:val="left" w:pos="4536"/>
        <w:tab w:val="left" w:pos="5103"/>
        <w:tab w:val="left" w:pos="5670"/>
        <w:tab w:val="right" w:pos="7938"/>
        <w:tab w:val="left" w:pos="8505"/>
        <w:tab w:val="left" w:pos="9072"/>
        <w:tab w:val="left" w:pos="9639"/>
        <w:tab w:val="right" w:pos="10206"/>
      </w:tabs>
      <w:suppressAutoHyphens/>
      <w:spacing w:after="160"/>
    </w:pPr>
    <w:rPr>
      <w:rFonts w:ascii="Calibri" w:eastAsia="Calibri" w:hAnsi="Calibri" w:cs="Times New Roman"/>
      <w:color w:val="262626" w:themeColor="text1" w:themeTint="D9"/>
      <w:sz w:val="21"/>
      <w:szCs w:val="19"/>
      <w:lang w:eastAsia="ar-SA"/>
    </w:r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F41C1C"/>
    <w:pPr>
      <w:keepNext/>
      <w:keepLines/>
      <w:spacing w:after="320"/>
      <w:ind w:left="-426"/>
      <w:outlineLvl w:val="0"/>
    </w:pPr>
    <w:rPr>
      <w:rFonts w:asciiTheme="majorHAnsi" w:eastAsiaTheme="majorEastAsia" w:hAnsiTheme="majorHAnsi" w:cstheme="majorBidi"/>
      <w:b/>
      <w:bCs/>
      <w:color w:val="86B819"/>
      <w:sz w:val="40"/>
      <w:szCs w:val="36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60EC3"/>
    <w:pPr>
      <w:keepNext/>
      <w:keepLines/>
      <w:outlineLvl w:val="1"/>
    </w:pPr>
    <w:rPr>
      <w:rFonts w:eastAsiaTheme="majorEastAsia" w:cstheme="majorBidi"/>
      <w:b/>
      <w:bCs/>
      <w:sz w:val="25"/>
      <w:szCs w:val="25"/>
    </w:rPr>
  </w:style>
  <w:style w:type="paragraph" w:styleId="berschrift3">
    <w:name w:val="heading 3"/>
    <w:basedOn w:val="TextohneAbstand"/>
    <w:next w:val="TextohneAbstand"/>
    <w:link w:val="berschrift3Zchn"/>
    <w:autoRedefine/>
    <w:uiPriority w:val="9"/>
    <w:unhideWhenUsed/>
    <w:qFormat/>
    <w:rsid w:val="004152DE"/>
    <w:pPr>
      <w:ind w:left="284"/>
      <w:outlineLvl w:val="2"/>
    </w:pPr>
    <w:rPr>
      <w:rFonts w:ascii="Calibri Bold" w:hAnsi="Calibri Bold"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SdNT1">
    <w:name w:val="SdN_T1"/>
    <w:basedOn w:val="NormaleTabelle"/>
    <w:uiPriority w:val="99"/>
    <w:rsid w:val="005255C3"/>
    <w:rPr>
      <w:rFonts w:asciiTheme="majorHAnsi" w:hAnsiTheme="majorHAnsi"/>
      <w:color w:val="000000" w:themeColor="text1"/>
      <w:sz w:val="18"/>
    </w:rPr>
    <w:tblPr>
      <w:tblStyleRowBandSize w:val="1"/>
      <w:tblStyleColBandSize w:val="1"/>
    </w:tblPr>
    <w:tcPr>
      <w:shd w:val="clear" w:color="auto" w:fill="FFFFFF" w:themeFill="background1"/>
    </w:tcPr>
    <w:tblStylePr w:type="firstRow">
      <w:rPr>
        <w:rFonts w:asciiTheme="majorHAnsi" w:hAnsiTheme="majorHAnsi"/>
        <w:b/>
        <w:color w:val="FFFFFF" w:themeColor="background1"/>
        <w:sz w:val="18"/>
      </w:rPr>
      <w:tblPr/>
      <w:tcPr>
        <w:shd w:val="clear" w:color="auto" w:fill="86B819"/>
      </w:tcPr>
    </w:tblStylePr>
    <w:tblStylePr w:type="firstCol">
      <w:tblPr/>
      <w:tcPr>
        <w:shd w:val="clear" w:color="auto" w:fill="FFFFFF" w:themeFill="background1"/>
      </w:tcPr>
    </w:tblStylePr>
    <w:tblStylePr w:type="lastCol">
      <w:tblPr/>
      <w:tcPr>
        <w:tcBorders>
          <w:bottom w:val="nil"/>
        </w:tcBorders>
      </w:tcPr>
    </w:tblStylePr>
    <w:tblStylePr w:type="band1Vert">
      <w:tblPr/>
      <w:tcPr>
        <w:shd w:val="clear" w:color="auto" w:fill="ADCE60"/>
      </w:tcPr>
    </w:tblStylePr>
    <w:tblStylePr w:type="band2Vert">
      <w:tblPr/>
      <w:tcPr>
        <w:shd w:val="clear" w:color="auto" w:fill="FFFFFF" w:themeFill="background1"/>
      </w:tcPr>
    </w:tblStylePr>
    <w:tblStylePr w:type="band1Horz">
      <w:rPr>
        <w:rFonts w:asciiTheme="majorHAnsi" w:hAnsiTheme="majorHAnsi"/>
        <w:color w:val="000000" w:themeColor="text1"/>
        <w:sz w:val="18"/>
      </w:rPr>
      <w:tblPr/>
      <w:tcPr>
        <w:shd w:val="clear" w:color="auto" w:fill="FFFFFF" w:themeFill="background1"/>
      </w:tcPr>
    </w:tblStylePr>
    <w:tblStylePr w:type="band2Horz">
      <w:tblPr/>
      <w:tcPr>
        <w:shd w:val="clear" w:color="auto" w:fill="ADCE60"/>
      </w:tcPr>
    </w:tblStylePr>
  </w:style>
  <w:style w:type="table" w:customStyle="1" w:styleId="SdN">
    <w:name w:val="SdN"/>
    <w:basedOn w:val="NormaleTabelle"/>
    <w:uiPriority w:val="99"/>
    <w:rsid w:val="00A703B9"/>
    <w:rPr>
      <w:rFonts w:asciiTheme="majorHAnsi" w:eastAsia="MS Mincho" w:hAnsiTheme="majorHAnsi" w:cs="Times New Roman"/>
      <w:sz w:val="18"/>
      <w:lang w:eastAsia="en-US"/>
    </w:rPr>
    <w:tblPr>
      <w:tblStyleRowBandSize w:val="1"/>
      <w:tblBorders>
        <w:bottom w:val="single" w:sz="4" w:space="0" w:color="ADCE60"/>
        <w:insideV w:val="single" w:sz="4" w:space="0" w:color="ADCE60"/>
      </w:tblBorders>
    </w:tblPr>
    <w:tcPr>
      <w:tcMar>
        <w:top w:w="108" w:type="dxa"/>
        <w:bottom w:w="108" w:type="dxa"/>
      </w:tcMar>
    </w:tcPr>
    <w:tblStylePr w:type="firstRow">
      <w:pPr>
        <w:jc w:val="center"/>
      </w:pPr>
      <w:rPr>
        <w:rFonts w:ascii="Calibri" w:hAnsi="Calibri"/>
        <w:b/>
        <w:color w:val="FFFFFF" w:themeColor="background1"/>
        <w:sz w:val="18"/>
      </w:rPr>
      <w:tblPr/>
      <w:tcPr>
        <w:shd w:val="clear" w:color="auto" w:fill="86B819"/>
        <w:vAlign w:val="center"/>
      </w:tcPr>
    </w:tblStylePr>
    <w:tblStylePr w:type="lastRow">
      <w:tblPr/>
      <w:tcPr>
        <w:shd w:val="clear" w:color="auto" w:fill="FFFFFF"/>
      </w:tcPr>
    </w:tblStylePr>
    <w:tblStylePr w:type="band1Horz">
      <w:tblPr/>
      <w:tcPr>
        <w:shd w:val="clear" w:color="auto" w:fill="F7FAF1"/>
      </w:tcPr>
    </w:tblStylePr>
    <w:tblStylePr w:type="band2Horz">
      <w:tblPr/>
      <w:tcPr>
        <w:shd w:val="clear" w:color="auto" w:fill="D6E6B1"/>
      </w:tc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F41C1C"/>
    <w:rPr>
      <w:rFonts w:asciiTheme="majorHAnsi" w:eastAsiaTheme="majorEastAsia" w:hAnsiTheme="majorHAnsi" w:cstheme="majorBidi"/>
      <w:b/>
      <w:bCs/>
      <w:color w:val="86B819"/>
      <w:sz w:val="40"/>
      <w:szCs w:val="36"/>
      <w:lang w:eastAsia="ar-SA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60EC3"/>
    <w:rPr>
      <w:rFonts w:ascii="Calibri" w:eastAsiaTheme="majorEastAsia" w:hAnsi="Calibri" w:cstheme="majorBidi"/>
      <w:b/>
      <w:bCs/>
      <w:color w:val="262626" w:themeColor="text1" w:themeTint="D9"/>
      <w:sz w:val="25"/>
      <w:szCs w:val="25"/>
      <w:lang w:eastAsia="ar-SA"/>
    </w:rPr>
  </w:style>
  <w:style w:type="paragraph" w:styleId="KeinLeerraum">
    <w:name w:val="No Spacing"/>
    <w:aliases w:val="Tabelle"/>
    <w:uiPriority w:val="1"/>
    <w:qFormat/>
    <w:rsid w:val="00C22B87"/>
    <w:pPr>
      <w:spacing w:line="210" w:lineRule="exact"/>
    </w:pPr>
    <w:rPr>
      <w:rFonts w:ascii="Calibri" w:eastAsia="Calibri" w:hAnsi="Calibri" w:cs="Times New Roman"/>
      <w:color w:val="0D0D0D" w:themeColor="text1" w:themeTint="F2"/>
      <w:sz w:val="18"/>
      <w:szCs w:val="22"/>
      <w:lang w:eastAsia="en-US"/>
    </w:rPr>
  </w:style>
  <w:style w:type="character" w:styleId="SchwacheHervorhebung">
    <w:name w:val="Subtle Emphasis"/>
    <w:aliases w:val="Bildunterschrift"/>
    <w:basedOn w:val="Absatz-Standardschriftart"/>
    <w:uiPriority w:val="19"/>
    <w:qFormat/>
    <w:rsid w:val="00666DA5"/>
    <w:rPr>
      <w:rFonts w:asciiTheme="majorHAnsi" w:hAnsiTheme="majorHAnsi"/>
      <w:i/>
      <w:iCs/>
      <w:color w:val="86B819"/>
      <w:sz w:val="18"/>
    </w:rPr>
  </w:style>
  <w:style w:type="numbering" w:customStyle="1" w:styleId="Aufzaehlung">
    <w:name w:val="Aufzaehlung"/>
    <w:basedOn w:val="KeineListe"/>
    <w:uiPriority w:val="99"/>
    <w:rsid w:val="00CD0FC6"/>
    <w:pPr>
      <w:numPr>
        <w:numId w:val="1"/>
      </w:numPr>
    </w:pPr>
  </w:style>
  <w:style w:type="table" w:customStyle="1" w:styleId="Style3">
    <w:name w:val="Style3"/>
    <w:basedOn w:val="NormaleTabelle"/>
    <w:uiPriority w:val="99"/>
    <w:rsid w:val="00EC6FB9"/>
    <w:rPr>
      <w:color w:val="86B819"/>
    </w:rPr>
    <w:tblPr/>
    <w:tblStylePr w:type="firstRow">
      <w:rPr>
        <w:color w:val="86B819"/>
      </w:rPr>
      <w:tblPr/>
      <w:tcPr>
        <w:shd w:val="clear" w:color="auto" w:fill="FFFFFF" w:themeFill="background1"/>
      </w:tcPr>
    </w:tblStylePr>
  </w:style>
  <w:style w:type="paragraph" w:styleId="Kopfzeile">
    <w:name w:val="header"/>
    <w:basedOn w:val="Standard"/>
    <w:link w:val="KopfzeileZchn"/>
    <w:uiPriority w:val="99"/>
    <w:unhideWhenUsed/>
    <w:rsid w:val="00C06BCE"/>
    <w:pPr>
      <w:tabs>
        <w:tab w:val="center" w:pos="4153"/>
        <w:tab w:val="right" w:pos="8306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C06BCE"/>
    <w:rPr>
      <w:rFonts w:ascii="Calibri" w:eastAsia="Calibri" w:hAnsi="Calibri" w:cs="Times New Roman"/>
      <w:color w:val="0D0D0D" w:themeColor="text1" w:themeTint="F2"/>
      <w:sz w:val="20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06BCE"/>
    <w:pPr>
      <w:tabs>
        <w:tab w:val="center" w:pos="4153"/>
        <w:tab w:val="right" w:pos="8306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C06BCE"/>
    <w:rPr>
      <w:rFonts w:ascii="Calibri" w:eastAsia="Calibri" w:hAnsi="Calibri" w:cs="Times New Roman"/>
      <w:color w:val="0D0D0D" w:themeColor="text1" w:themeTint="F2"/>
      <w:sz w:val="20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06BC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06BCE"/>
    <w:rPr>
      <w:rFonts w:ascii="Lucida Grande" w:eastAsia="Calibri" w:hAnsi="Lucida Grande" w:cs="Lucida Grande"/>
      <w:color w:val="0D0D0D" w:themeColor="text1" w:themeTint="F2"/>
      <w:sz w:val="18"/>
      <w:szCs w:val="18"/>
      <w:lang w:eastAsia="en-US"/>
    </w:rPr>
  </w:style>
  <w:style w:type="character" w:styleId="Seitenzahl">
    <w:name w:val="page number"/>
    <w:basedOn w:val="Absatz-Standardschriftart"/>
    <w:uiPriority w:val="99"/>
    <w:semiHidden/>
    <w:unhideWhenUsed/>
    <w:rsid w:val="0060522F"/>
  </w:style>
  <w:style w:type="character" w:customStyle="1" w:styleId="berschrift3Zchn">
    <w:name w:val="Überschrift 3 Zchn"/>
    <w:basedOn w:val="Absatz-Standardschriftart"/>
    <w:link w:val="berschrift3"/>
    <w:uiPriority w:val="9"/>
    <w:rsid w:val="004152DE"/>
    <w:rPr>
      <w:rFonts w:ascii="Calibri Bold" w:eastAsia="Calibri" w:hAnsi="Calibri Bold" w:cs="Times New Roman"/>
      <w:bCs/>
      <w:color w:val="262626" w:themeColor="text1" w:themeTint="D9"/>
      <w:sz w:val="19"/>
      <w:szCs w:val="19"/>
      <w:lang w:eastAsia="ar-SA"/>
    </w:rPr>
  </w:style>
  <w:style w:type="paragraph" w:customStyle="1" w:styleId="EinfAbs">
    <w:name w:val="[Einf. Abs.]"/>
    <w:basedOn w:val="Standard"/>
    <w:uiPriority w:val="99"/>
    <w:rsid w:val="00397586"/>
    <w:pPr>
      <w:widowControl w:val="0"/>
      <w:suppressAutoHyphens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eastAsia="ja-JP"/>
    </w:rPr>
  </w:style>
  <w:style w:type="paragraph" w:customStyle="1" w:styleId="Deckblatt">
    <w:name w:val="Deckblatt"/>
    <w:qFormat/>
    <w:rsid w:val="00094915"/>
    <w:rPr>
      <w:rFonts w:ascii="Calibri" w:eastAsia="Calibri" w:hAnsi="Calibri" w:cs="Times New Roman"/>
      <w:color w:val="FFFFFF" w:themeColor="background1"/>
      <w:sz w:val="56"/>
      <w:szCs w:val="20"/>
      <w:lang w:eastAsia="ar-SA"/>
    </w:rPr>
  </w:style>
  <w:style w:type="paragraph" w:customStyle="1" w:styleId="DeckblattSubline">
    <w:name w:val="Deckblatt_Subline"/>
    <w:basedOn w:val="Deckblatt"/>
    <w:qFormat/>
    <w:rsid w:val="00094915"/>
    <w:rPr>
      <w:sz w:val="40"/>
    </w:rPr>
  </w:style>
  <w:style w:type="paragraph" w:customStyle="1" w:styleId="TabelleFarbe">
    <w:name w:val="Tabelle_Farbe"/>
    <w:basedOn w:val="TabelleFliesstext"/>
    <w:qFormat/>
    <w:rsid w:val="00B159A4"/>
    <w:rPr>
      <w:color w:val="31849B" w:themeColor="accent5" w:themeShade="BF"/>
      <w:lang w:eastAsia="en-US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D55227"/>
    <w:pPr>
      <w:spacing w:after="0"/>
    </w:pPr>
    <w:rPr>
      <w:rFonts w:ascii="Lucida Grande" w:hAnsi="Lucida Grande" w:cs="Lucida Grande"/>
      <w:sz w:val="24"/>
      <w:szCs w:val="24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D55227"/>
    <w:rPr>
      <w:rFonts w:ascii="Lucida Grande" w:eastAsia="Calibri" w:hAnsi="Lucida Grande" w:cs="Lucida Grande"/>
      <w:lang w:eastAsia="ar-SA"/>
    </w:rPr>
  </w:style>
  <w:style w:type="paragraph" w:styleId="berarbeitung">
    <w:name w:val="Revision"/>
    <w:hidden/>
    <w:uiPriority w:val="99"/>
    <w:semiHidden/>
    <w:rsid w:val="00D55227"/>
    <w:rPr>
      <w:rFonts w:ascii="Calibri" w:eastAsia="Calibri" w:hAnsi="Calibri" w:cs="Times New Roman"/>
      <w:sz w:val="19"/>
      <w:szCs w:val="20"/>
      <w:lang w:eastAsia="ar-SA"/>
    </w:rPr>
  </w:style>
  <w:style w:type="numbering" w:customStyle="1" w:styleId="ListezweiEbenen">
    <w:name w:val="Liste_zwei_Ebenen"/>
    <w:basedOn w:val="KeineListe"/>
    <w:uiPriority w:val="99"/>
    <w:rsid w:val="00CD0FC6"/>
    <w:pPr>
      <w:numPr>
        <w:numId w:val="2"/>
      </w:numPr>
    </w:pPr>
  </w:style>
  <w:style w:type="numbering" w:customStyle="1" w:styleId="Listeeinfach">
    <w:name w:val="Liste_einfach"/>
    <w:basedOn w:val="KeineListe"/>
    <w:uiPriority w:val="99"/>
    <w:rsid w:val="00CD0FC6"/>
    <w:pPr>
      <w:numPr>
        <w:numId w:val="3"/>
      </w:numPr>
    </w:pPr>
  </w:style>
  <w:style w:type="paragraph" w:styleId="Listennummer">
    <w:name w:val="List Number"/>
    <w:basedOn w:val="Standard"/>
    <w:uiPriority w:val="99"/>
    <w:unhideWhenUsed/>
    <w:rsid w:val="00CD0FC6"/>
    <w:pPr>
      <w:numPr>
        <w:numId w:val="6"/>
      </w:numPr>
      <w:contextualSpacing/>
    </w:pPr>
  </w:style>
  <w:style w:type="paragraph" w:styleId="Listennummer2">
    <w:name w:val="List Number 2"/>
    <w:basedOn w:val="Standard"/>
    <w:uiPriority w:val="99"/>
    <w:unhideWhenUsed/>
    <w:rsid w:val="00CD0FC6"/>
    <w:pPr>
      <w:numPr>
        <w:numId w:val="7"/>
      </w:numPr>
      <w:contextualSpacing/>
    </w:pPr>
  </w:style>
  <w:style w:type="paragraph" w:styleId="Aufzhlungszeichen">
    <w:name w:val="List Bullet"/>
    <w:basedOn w:val="Standard"/>
    <w:uiPriority w:val="99"/>
    <w:unhideWhenUsed/>
    <w:rsid w:val="00CD0FC6"/>
    <w:pPr>
      <w:numPr>
        <w:numId w:val="4"/>
      </w:numPr>
      <w:contextualSpacing/>
    </w:pPr>
  </w:style>
  <w:style w:type="paragraph" w:styleId="Aufzhlungszeichen2">
    <w:name w:val="List Bullet 2"/>
    <w:basedOn w:val="Standard"/>
    <w:autoRedefine/>
    <w:uiPriority w:val="99"/>
    <w:unhideWhenUsed/>
    <w:rsid w:val="00CD0FC6"/>
    <w:pPr>
      <w:numPr>
        <w:numId w:val="8"/>
      </w:numPr>
      <w:contextualSpacing/>
    </w:pPr>
  </w:style>
  <w:style w:type="paragraph" w:styleId="Liste2">
    <w:name w:val="List 2"/>
    <w:basedOn w:val="Standard"/>
    <w:uiPriority w:val="99"/>
    <w:unhideWhenUsed/>
    <w:rsid w:val="00B45A04"/>
    <w:pPr>
      <w:ind w:left="566" w:hanging="283"/>
      <w:contextualSpacing/>
    </w:pPr>
  </w:style>
  <w:style w:type="paragraph" w:styleId="Liste">
    <w:name w:val="List"/>
    <w:basedOn w:val="Standard"/>
    <w:uiPriority w:val="99"/>
    <w:unhideWhenUsed/>
    <w:rsid w:val="00B45A04"/>
    <w:pPr>
      <w:ind w:left="283" w:hanging="283"/>
      <w:contextualSpacing/>
    </w:pPr>
  </w:style>
  <w:style w:type="paragraph" w:styleId="Liste3">
    <w:name w:val="List 3"/>
    <w:basedOn w:val="Standard"/>
    <w:uiPriority w:val="99"/>
    <w:unhideWhenUsed/>
    <w:rsid w:val="00B45A04"/>
    <w:pPr>
      <w:ind w:left="849" w:hanging="283"/>
      <w:contextualSpacing/>
    </w:pPr>
  </w:style>
  <w:style w:type="paragraph" w:styleId="Liste5">
    <w:name w:val="List 5"/>
    <w:basedOn w:val="Standard"/>
    <w:uiPriority w:val="99"/>
    <w:unhideWhenUsed/>
    <w:rsid w:val="00B45A04"/>
    <w:pPr>
      <w:ind w:left="1415" w:hanging="283"/>
      <w:contextualSpacing/>
    </w:pPr>
  </w:style>
  <w:style w:type="paragraph" w:styleId="Aufzhlungszeichen3">
    <w:name w:val="List Bullet 3"/>
    <w:basedOn w:val="Standard"/>
    <w:uiPriority w:val="99"/>
    <w:unhideWhenUsed/>
    <w:rsid w:val="00CD0FC6"/>
    <w:pPr>
      <w:numPr>
        <w:numId w:val="5"/>
      </w:numPr>
      <w:contextualSpacing/>
    </w:pPr>
  </w:style>
  <w:style w:type="numbering" w:customStyle="1" w:styleId="ListeANU">
    <w:name w:val="Liste_ANU"/>
    <w:uiPriority w:val="99"/>
    <w:rsid w:val="00CD0FC6"/>
    <w:pPr>
      <w:numPr>
        <w:numId w:val="9"/>
      </w:numPr>
    </w:pPr>
  </w:style>
  <w:style w:type="paragraph" w:customStyle="1" w:styleId="Listeunsortiert">
    <w:name w:val="Liste_unsortiert"/>
    <w:basedOn w:val="Standard"/>
    <w:qFormat/>
    <w:rsid w:val="004C223E"/>
    <w:pPr>
      <w:numPr>
        <w:numId w:val="12"/>
      </w:numPr>
      <w:spacing w:after="80"/>
    </w:pPr>
    <w:rPr>
      <w:rFonts w:cs="Calibri"/>
    </w:rPr>
  </w:style>
  <w:style w:type="paragraph" w:customStyle="1" w:styleId="Listesortiert1">
    <w:name w:val="Liste_sortiert_1"/>
    <w:basedOn w:val="Standard"/>
    <w:qFormat/>
    <w:rsid w:val="004C223E"/>
    <w:pPr>
      <w:numPr>
        <w:numId w:val="11"/>
      </w:numPr>
      <w:spacing w:after="80"/>
      <w:ind w:left="568" w:hanging="284"/>
    </w:pPr>
    <w:rPr>
      <w:rFonts w:cs="Calibri"/>
    </w:rPr>
  </w:style>
  <w:style w:type="paragraph" w:customStyle="1" w:styleId="Listesortiert2">
    <w:name w:val="Liste_sortiert_2"/>
    <w:basedOn w:val="Standard"/>
    <w:qFormat/>
    <w:rsid w:val="004C223E"/>
    <w:pPr>
      <w:numPr>
        <w:numId w:val="10"/>
      </w:numPr>
      <w:spacing w:after="80"/>
    </w:pPr>
  </w:style>
  <w:style w:type="paragraph" w:customStyle="1" w:styleId="TextohneAbstand">
    <w:name w:val="Text_ohne_Abstand"/>
    <w:basedOn w:val="Standard"/>
    <w:qFormat/>
    <w:rsid w:val="006E0E76"/>
    <w:pPr>
      <w:spacing w:after="0"/>
    </w:pPr>
  </w:style>
  <w:style w:type="character" w:styleId="Hyperlink">
    <w:name w:val="Hyperlink"/>
    <w:basedOn w:val="Absatz-Standardschriftart"/>
    <w:uiPriority w:val="99"/>
    <w:unhideWhenUsed/>
    <w:rsid w:val="005552E9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A703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xersteZeile">
    <w:name w:val="Textbox_ersteZeile"/>
    <w:basedOn w:val="TextohneAbstand"/>
    <w:qFormat/>
    <w:rsid w:val="00635445"/>
    <w:pPr>
      <w:pBdr>
        <w:top w:val="single" w:sz="4" w:space="0" w:color="ADCE60"/>
      </w:pBdr>
    </w:pPr>
    <w:rPr>
      <w:color w:val="D6E6B1"/>
      <w:sz w:val="12"/>
    </w:rPr>
  </w:style>
  <w:style w:type="paragraph" w:customStyle="1" w:styleId="TabelleUeberschrift">
    <w:name w:val="Tabelle_Ueberschrift"/>
    <w:basedOn w:val="Standard"/>
    <w:next w:val="Standard"/>
    <w:qFormat/>
    <w:rsid w:val="00521BE3"/>
    <w:pPr>
      <w:outlineLvl w:val="0"/>
    </w:pPr>
    <w:rPr>
      <w:color w:val="7F7F7F" w:themeColor="text1" w:themeTint="80"/>
    </w:rPr>
  </w:style>
  <w:style w:type="paragraph" w:customStyle="1" w:styleId="Tabellezwischen">
    <w:name w:val="Tabelle_zwischen"/>
    <w:basedOn w:val="Standard"/>
    <w:qFormat/>
    <w:rsid w:val="007C0136"/>
    <w:pPr>
      <w:spacing w:after="0"/>
    </w:pPr>
    <w:rPr>
      <w:rFonts w:cs="Arial"/>
      <w:i/>
      <w:color w:val="404040" w:themeColor="text1" w:themeTint="BF"/>
      <w:sz w:val="8"/>
      <w:szCs w:val="18"/>
    </w:rPr>
  </w:style>
  <w:style w:type="paragraph" w:customStyle="1" w:styleId="Kastentext">
    <w:name w:val="Kastentext"/>
    <w:basedOn w:val="TextohneAbstand"/>
    <w:qFormat/>
    <w:rsid w:val="004B5FD8"/>
    <w:pPr>
      <w:spacing w:line="240" w:lineRule="exact"/>
    </w:pPr>
    <w:rPr>
      <w:color w:val="7F7F7F" w:themeColor="text1" w:themeTint="80"/>
      <w:spacing w:val="20"/>
      <w:sz w:val="16"/>
      <w:szCs w:val="16"/>
    </w:rPr>
  </w:style>
  <w:style w:type="paragraph" w:customStyle="1" w:styleId="Rubriktitel">
    <w:name w:val="Rubriktitel"/>
    <w:basedOn w:val="TextohneAbstand"/>
    <w:qFormat/>
    <w:rsid w:val="00A72366"/>
    <w:pPr>
      <w:jc w:val="right"/>
    </w:pPr>
    <w:rPr>
      <w:color w:val="7F7F7F" w:themeColor="text1" w:themeTint="80"/>
      <w:spacing w:val="3"/>
      <w:sz w:val="16"/>
      <w:szCs w:val="16"/>
    </w:rPr>
  </w:style>
  <w:style w:type="character" w:customStyle="1" w:styleId="Auszeichnung">
    <w:name w:val="Auszeichnung"/>
    <w:basedOn w:val="Absatz-Standardschriftart"/>
    <w:uiPriority w:val="1"/>
    <w:qFormat/>
    <w:rsid w:val="00F10738"/>
    <w:rPr>
      <w:rFonts w:asciiTheme="majorHAnsi" w:hAnsiTheme="majorHAnsi"/>
      <w:b/>
      <w:bCs/>
      <w:color w:val="262626" w:themeColor="text1" w:themeTint="D9"/>
      <w:spacing w:val="2"/>
      <w:sz w:val="18"/>
      <w:szCs w:val="18"/>
    </w:rPr>
  </w:style>
  <w:style w:type="character" w:styleId="Fett">
    <w:name w:val="Strong"/>
    <w:basedOn w:val="Absatz-Standardschriftart"/>
    <w:uiPriority w:val="22"/>
    <w:qFormat/>
    <w:rsid w:val="00F10738"/>
    <w:rPr>
      <w:b/>
      <w:bCs/>
    </w:rPr>
  </w:style>
  <w:style w:type="paragraph" w:customStyle="1" w:styleId="TabelleFliesstext">
    <w:name w:val="Tabelle_Fliesstext"/>
    <w:basedOn w:val="TextohneAbstand"/>
    <w:qFormat/>
    <w:rsid w:val="00606C93"/>
    <w:rPr>
      <w:szCs w:val="18"/>
    </w:rPr>
  </w:style>
  <w:style w:type="paragraph" w:customStyle="1" w:styleId="Linien">
    <w:name w:val="Linien"/>
    <w:basedOn w:val="Standard"/>
    <w:next w:val="Standard"/>
    <w:qFormat/>
    <w:rsid w:val="00962BC1"/>
    <w:pPr>
      <w:spacing w:before="200"/>
      <w:jc w:val="both"/>
    </w:pPr>
    <w:rPr>
      <w:color w:val="86B819"/>
      <w:u w:val="single"/>
    </w:rPr>
  </w:style>
  <w:style w:type="paragraph" w:customStyle="1" w:styleId="Hinweis">
    <w:name w:val="Hinweis"/>
    <w:basedOn w:val="TextohneAbstand"/>
    <w:next w:val="TextohneAbstand"/>
    <w:qFormat/>
    <w:rsid w:val="00521BE3"/>
    <w:pPr>
      <w:jc w:val="center"/>
    </w:pPr>
    <w:rPr>
      <w:color w:val="E36C0A" w:themeColor="accent6" w:themeShade="BF"/>
    </w:rPr>
  </w:style>
  <w:style w:type="paragraph" w:customStyle="1" w:styleId="HinweisPfeil">
    <w:name w:val="Hinweis_Pfeil"/>
    <w:basedOn w:val="Hinweis"/>
    <w:qFormat/>
    <w:rsid w:val="007939CA"/>
    <w:pPr>
      <w:numPr>
        <w:numId w:val="13"/>
      </w:numPr>
      <w:jc w:val="left"/>
    </w:pPr>
    <w:rPr>
      <w:color w:val="0A491C"/>
    </w:rPr>
  </w:style>
  <w:style w:type="paragraph" w:customStyle="1" w:styleId="TabelleAufzhlung">
    <w:name w:val="Tabelle_Aufzählung"/>
    <w:basedOn w:val="TabelleFliesstext"/>
    <w:qFormat/>
    <w:rsid w:val="006246AB"/>
    <w:pPr>
      <w:numPr>
        <w:numId w:val="14"/>
      </w:numPr>
    </w:pPr>
    <w:rPr>
      <w:lang w:eastAsia="en-US"/>
    </w:rPr>
  </w:style>
  <w:style w:type="character" w:customStyle="1" w:styleId="WW8Num9z3">
    <w:name w:val="WW8Num9z3"/>
    <w:rsid w:val="00447B2E"/>
  </w:style>
  <w:style w:type="character" w:styleId="Kommentarzeichen">
    <w:name w:val="annotation reference"/>
    <w:uiPriority w:val="99"/>
    <w:semiHidden/>
    <w:unhideWhenUsed/>
    <w:rsid w:val="0005190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5190C"/>
    <w:pPr>
      <w:tabs>
        <w:tab w:val="clear" w:pos="284"/>
      </w:tabs>
      <w:suppressAutoHyphens w:val="0"/>
      <w:spacing w:after="200" w:line="276" w:lineRule="auto"/>
    </w:pPr>
    <w:rPr>
      <w:color w:val="auto"/>
      <w:sz w:val="20"/>
      <w:szCs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5190C"/>
    <w:rPr>
      <w:rFonts w:ascii="Calibri" w:eastAsia="Calibri" w:hAnsi="Calibri" w:cs="Times New Roman"/>
      <w:sz w:val="20"/>
      <w:szCs w:val="20"/>
      <w:lang w:eastAsia="en-US"/>
    </w:rPr>
  </w:style>
  <w:style w:type="paragraph" w:styleId="Listenabsatz">
    <w:name w:val="List Paragraph"/>
    <w:basedOn w:val="Standard"/>
    <w:uiPriority w:val="34"/>
    <w:qFormat/>
    <w:rsid w:val="00693D1C"/>
    <w:pPr>
      <w:tabs>
        <w:tab w:val="clear" w:pos="284"/>
      </w:tabs>
      <w:suppressAutoHyphens w:val="0"/>
      <w:spacing w:after="200" w:line="276" w:lineRule="auto"/>
      <w:ind w:left="708"/>
    </w:pPr>
    <w:rPr>
      <w:color w:val="auto"/>
      <w:sz w:val="22"/>
      <w:szCs w:val="22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693D1C"/>
    <w:pPr>
      <w:tabs>
        <w:tab w:val="clear" w:pos="284"/>
      </w:tabs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  <w:sz w:val="24"/>
      <w:szCs w:val="24"/>
      <w:lang w:eastAsia="de-DE"/>
    </w:rPr>
  </w:style>
  <w:style w:type="paragraph" w:customStyle="1" w:styleId="Listenabsatz1">
    <w:name w:val="Listenabsatz1"/>
    <w:basedOn w:val="Standard"/>
    <w:rsid w:val="00693D1C"/>
    <w:pPr>
      <w:widowControl w:val="0"/>
      <w:tabs>
        <w:tab w:val="clear" w:pos="284"/>
      </w:tabs>
      <w:spacing w:after="120"/>
      <w:ind w:left="720"/>
    </w:pPr>
    <w:rPr>
      <w:rFonts w:ascii="Times New Roman" w:eastAsia="SimSun" w:hAnsi="Times New Roman" w:cs="Mangal"/>
      <w:color w:val="auto"/>
      <w:kern w:val="1"/>
      <w:sz w:val="24"/>
      <w:szCs w:val="24"/>
      <w:lang w:eastAsia="hi-IN" w:bidi="hi-IN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56617C"/>
    <w:pPr>
      <w:tabs>
        <w:tab w:val="clear" w:pos="284"/>
      </w:tabs>
      <w:suppressAutoHyphens w:val="0"/>
      <w:spacing w:after="200" w:line="276" w:lineRule="auto"/>
    </w:pPr>
    <w:rPr>
      <w:color w:val="auto"/>
      <w:sz w:val="20"/>
      <w:szCs w:val="20"/>
      <w:lang w:eastAsia="en-US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56617C"/>
    <w:rPr>
      <w:rFonts w:ascii="Calibri" w:eastAsia="Calibri" w:hAnsi="Calibri" w:cs="Times New Roman"/>
      <w:sz w:val="20"/>
      <w:szCs w:val="20"/>
      <w:lang w:eastAsia="en-US"/>
    </w:rPr>
  </w:style>
  <w:style w:type="paragraph" w:customStyle="1" w:styleId="TabellenInhalt">
    <w:name w:val="Tabellen Inhalt"/>
    <w:basedOn w:val="Standard"/>
    <w:rsid w:val="006E0E76"/>
    <w:pPr>
      <w:widowControl w:val="0"/>
      <w:suppressLineNumbers/>
      <w:tabs>
        <w:tab w:val="clear" w:pos="284"/>
      </w:tabs>
      <w:spacing w:after="0"/>
    </w:pPr>
    <w:rPr>
      <w:rFonts w:ascii="Times New Roman" w:eastAsia="SimSun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unterstrichen">
    <w:name w:val="unterstrichen"/>
    <w:basedOn w:val="Absatz-Standardschriftart"/>
    <w:uiPriority w:val="1"/>
    <w:qFormat/>
    <w:rsid w:val="00962BC1"/>
    <w:rPr>
      <w:rFonts w:asciiTheme="majorHAnsi" w:hAnsiTheme="majorHAnsi"/>
      <w:color w:val="86B819"/>
      <w:sz w:val="21"/>
      <w:u w:val="single"/>
    </w:rPr>
  </w:style>
  <w:style w:type="paragraph" w:customStyle="1" w:styleId="StandardWeb1">
    <w:name w:val="Standard (Web)1"/>
    <w:basedOn w:val="Standard"/>
    <w:rsid w:val="00983CDB"/>
    <w:pPr>
      <w:tabs>
        <w:tab w:val="clear" w:pos="284"/>
        <w:tab w:val="clear" w:pos="1418"/>
        <w:tab w:val="clear" w:pos="2835"/>
        <w:tab w:val="clear" w:pos="3969"/>
        <w:tab w:val="clear" w:pos="4536"/>
        <w:tab w:val="clear" w:pos="5103"/>
        <w:tab w:val="clear" w:pos="5670"/>
        <w:tab w:val="clear" w:pos="7938"/>
        <w:tab w:val="clear" w:pos="8505"/>
        <w:tab w:val="clear" w:pos="9072"/>
        <w:tab w:val="clear" w:pos="9639"/>
        <w:tab w:val="clear" w:pos="10206"/>
      </w:tabs>
      <w:spacing w:before="28" w:after="119" w:line="100" w:lineRule="atLeast"/>
    </w:pPr>
    <w:rPr>
      <w:rFonts w:ascii="Times New Roman" w:eastAsia="Times New Roman" w:hAnsi="Times New Roman"/>
      <w:color w:val="auto"/>
      <w:kern w:val="1"/>
      <w:sz w:val="24"/>
      <w:szCs w:val="24"/>
    </w:rPr>
  </w:style>
  <w:style w:type="paragraph" w:styleId="Textkrper">
    <w:name w:val="Body Text"/>
    <w:basedOn w:val="Standard"/>
    <w:link w:val="TextkrperZchn"/>
    <w:rsid w:val="00A93FEE"/>
    <w:pPr>
      <w:tabs>
        <w:tab w:val="clear" w:pos="284"/>
        <w:tab w:val="clear" w:pos="1418"/>
        <w:tab w:val="clear" w:pos="2835"/>
        <w:tab w:val="clear" w:pos="3969"/>
        <w:tab w:val="clear" w:pos="4536"/>
        <w:tab w:val="clear" w:pos="5103"/>
        <w:tab w:val="clear" w:pos="5670"/>
        <w:tab w:val="clear" w:pos="7938"/>
        <w:tab w:val="clear" w:pos="8505"/>
        <w:tab w:val="clear" w:pos="9072"/>
        <w:tab w:val="clear" w:pos="9639"/>
        <w:tab w:val="clear" w:pos="10206"/>
      </w:tabs>
      <w:spacing w:after="120" w:line="276" w:lineRule="auto"/>
    </w:pPr>
    <w:rPr>
      <w:rFonts w:eastAsia="SimSun" w:cs="Calibri"/>
      <w:color w:val="auto"/>
      <w:kern w:val="1"/>
      <w:sz w:val="22"/>
      <w:szCs w:val="22"/>
    </w:rPr>
  </w:style>
  <w:style w:type="character" w:customStyle="1" w:styleId="TextkrperZchn">
    <w:name w:val="Textkörper Zchn"/>
    <w:basedOn w:val="Absatz-Standardschriftart"/>
    <w:link w:val="Textkrper"/>
    <w:rsid w:val="00A93FEE"/>
    <w:rPr>
      <w:rFonts w:ascii="Calibri" w:eastAsia="SimSun" w:hAnsi="Calibri" w:cs="Calibri"/>
      <w:kern w:val="1"/>
      <w:sz w:val="22"/>
      <w:szCs w:val="22"/>
      <w:lang w:eastAsia="ar-SA"/>
    </w:rPr>
  </w:style>
  <w:style w:type="paragraph" w:customStyle="1" w:styleId="BigHead">
    <w:name w:val="Big Head"/>
    <w:basedOn w:val="berschrift1"/>
    <w:qFormat/>
    <w:rsid w:val="002301FB"/>
    <w:pPr>
      <w:jc w:val="center"/>
    </w:pPr>
    <w:rPr>
      <w:sz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23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0492DF9-81EB-42DD-A31F-0ADC72CC7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1097</Characters>
  <Application>Microsoft Office Word</Application>
  <DocSecurity>0</DocSecurity>
  <Lines>9</Lines>
  <Paragraphs>2</Paragraphs>
  <ScaleCrop>false</ScaleCrop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Gesa</dc:creator>
  <cp:keywords/>
  <cp:lastModifiedBy>Heike Weging-Lude</cp:lastModifiedBy>
  <cp:revision>40</cp:revision>
  <cp:lastPrinted>2018-01-30T00:48:00Z</cp:lastPrinted>
  <dcterms:created xsi:type="dcterms:W3CDTF">2018-01-30T00:40:00Z</dcterms:created>
  <dcterms:modified xsi:type="dcterms:W3CDTF">2022-12-05T12:59:00Z</dcterms:modified>
</cp:coreProperties>
</file>